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15C37A" w14:textId="77777777" w:rsidR="003A2D5D" w:rsidRPr="003A2D5D" w:rsidRDefault="003A2D5D" w:rsidP="008C50AE">
      <w:pPr>
        <w:pStyle w:val="Zkladnodstavec"/>
        <w:jc w:val="center"/>
        <w:rPr>
          <w:rFonts w:asciiTheme="majorHAnsi" w:hAnsiTheme="majorHAnsi" w:cs="MyriadPro-Black"/>
          <w:caps/>
          <w:sz w:val="72"/>
          <w:szCs w:val="72"/>
        </w:rPr>
      </w:pPr>
      <w:bookmarkStart w:id="0" w:name="_Ref519310164"/>
      <w:bookmarkStart w:id="1" w:name="_Toc519591986"/>
      <w:bookmarkStart w:id="2" w:name="_Toc519600074"/>
      <w:bookmarkStart w:id="3" w:name="_Ref522323480"/>
      <w:bookmarkStart w:id="4" w:name="_Toc523225498"/>
    </w:p>
    <w:p w14:paraId="79F8F69C" w14:textId="77777777" w:rsidR="008C50AE" w:rsidRPr="00B304E9" w:rsidRDefault="008C50AE" w:rsidP="0071583C">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F19AFF6" w14:textId="77777777" w:rsidR="008C50AE" w:rsidRDefault="008C50AE" w:rsidP="008C50AE">
      <w:pPr>
        <w:rPr>
          <w:rFonts w:ascii="Cambria" w:hAnsi="Cambria" w:cs="Arial"/>
          <w:b/>
          <w:sz w:val="40"/>
          <w:szCs w:val="40"/>
        </w:rPr>
      </w:pPr>
    </w:p>
    <w:p w14:paraId="778062C8"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135A7A83"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A411C7">
        <w:rPr>
          <w:rFonts w:ascii="Cambria" w:hAnsi="Cambria" w:cs="MyriadPro-Black"/>
          <w:caps/>
          <w:sz w:val="60"/>
          <w:szCs w:val="60"/>
        </w:rPr>
        <w:t>ÝCH</w:t>
      </w:r>
      <w:r>
        <w:rPr>
          <w:rFonts w:ascii="Cambria" w:hAnsi="Cambria" w:cs="MyriadPro-Black"/>
          <w:caps/>
          <w:sz w:val="60"/>
          <w:szCs w:val="60"/>
        </w:rPr>
        <w:t xml:space="preserve"> projekt</w:t>
      </w:r>
      <w:r w:rsidR="00A411C7">
        <w:rPr>
          <w:rFonts w:ascii="Cambria" w:hAnsi="Cambria" w:cs="MyriadPro-Black"/>
          <w:caps/>
          <w:sz w:val="60"/>
          <w:szCs w:val="60"/>
        </w:rPr>
        <w:t>Ů</w:t>
      </w:r>
      <w:r>
        <w:rPr>
          <w:rFonts w:ascii="Cambria" w:hAnsi="Cambria" w:cs="MyriadPro-Black"/>
          <w:caps/>
          <w:sz w:val="60"/>
          <w:szCs w:val="60"/>
        </w:rPr>
        <w:t xml:space="preserve"> I</w:t>
      </w:r>
      <w:r w:rsidR="00371EA4">
        <w:rPr>
          <w:rFonts w:ascii="Cambria" w:hAnsi="Cambria" w:cs="MyriadPro-Black"/>
          <w:caps/>
          <w:sz w:val="60"/>
          <w:szCs w:val="60"/>
        </w:rPr>
        <w:t>PRÚ</w:t>
      </w:r>
    </w:p>
    <w:p w14:paraId="111A9DC7" w14:textId="77777777" w:rsidR="008C50AE" w:rsidRDefault="008C50AE" w:rsidP="008C50AE">
      <w:pPr>
        <w:spacing w:after="0"/>
        <w:rPr>
          <w:rFonts w:ascii="Cambria" w:hAnsi="Cambria" w:cs="Arial"/>
          <w:b/>
          <w:sz w:val="40"/>
          <w:szCs w:val="40"/>
        </w:rPr>
      </w:pPr>
    </w:p>
    <w:p w14:paraId="452398E2" w14:textId="77777777" w:rsidR="008C50AE" w:rsidRDefault="008C50AE" w:rsidP="008C50AE">
      <w:pPr>
        <w:spacing w:after="0"/>
        <w:rPr>
          <w:rFonts w:ascii="Cambria" w:hAnsi="Cambria" w:cs="Arial"/>
          <w:b/>
          <w:sz w:val="40"/>
          <w:szCs w:val="40"/>
        </w:rPr>
      </w:pPr>
    </w:p>
    <w:p w14:paraId="01ACFBC9"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6443EDCA"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64419">
        <w:rPr>
          <w:rFonts w:ascii="Cambria" w:hAnsi="Cambria" w:cs="MyriadPro-Black"/>
          <w:caps/>
          <w:color w:val="A6A6A6"/>
          <w:sz w:val="40"/>
          <w:szCs w:val="40"/>
        </w:rPr>
        <w:t>6</w:t>
      </w:r>
      <w:r w:rsidR="00371EA4">
        <w:rPr>
          <w:rFonts w:ascii="Cambria" w:hAnsi="Cambria" w:cs="MyriadPro-Black"/>
          <w:caps/>
          <w:color w:val="A6A6A6"/>
          <w:sz w:val="40"/>
          <w:szCs w:val="40"/>
        </w:rPr>
        <w:t>1</w:t>
      </w:r>
    </w:p>
    <w:p w14:paraId="1D0638D3" w14:textId="77777777" w:rsidR="008C50AE" w:rsidRPr="004C3570" w:rsidRDefault="008C50AE" w:rsidP="008C50AE">
      <w:pPr>
        <w:spacing w:after="0"/>
        <w:rPr>
          <w:rFonts w:ascii="Cambria" w:hAnsi="Cambria" w:cs="Arial"/>
          <w:b/>
          <w:sz w:val="40"/>
          <w:szCs w:val="40"/>
        </w:rPr>
      </w:pPr>
    </w:p>
    <w:p w14:paraId="12BECA5A"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A55E51">
        <w:rPr>
          <w:rFonts w:ascii="Cambria" w:hAnsi="Cambria" w:cs="MyriadPro-Black"/>
          <w:caps/>
          <w:sz w:val="40"/>
          <w:szCs w:val="40"/>
        </w:rPr>
        <w:t>C</w:t>
      </w:r>
    </w:p>
    <w:p w14:paraId="3C658E0D" w14:textId="77777777" w:rsidR="008C50AE" w:rsidRPr="004C3570" w:rsidRDefault="008C50AE" w:rsidP="008C50AE">
      <w:pPr>
        <w:pStyle w:val="Zkladnodstavec"/>
        <w:spacing w:line="276" w:lineRule="auto"/>
        <w:rPr>
          <w:rFonts w:ascii="Cambria" w:hAnsi="Cambria" w:cs="MyriadPro-Black"/>
          <w:b/>
          <w:caps/>
          <w:sz w:val="46"/>
          <w:szCs w:val="40"/>
        </w:rPr>
      </w:pPr>
    </w:p>
    <w:p w14:paraId="1F075AC5" w14:textId="77777777" w:rsidR="008C50AE" w:rsidRPr="00B06553" w:rsidRDefault="008C50AE" w:rsidP="008C50AE">
      <w:pPr>
        <w:pStyle w:val="Zkladnodstavec"/>
        <w:spacing w:line="276" w:lineRule="auto"/>
        <w:rPr>
          <w:rFonts w:ascii="Cambria" w:hAnsi="Cambria" w:cs="MyriadPro-Black"/>
          <w:b/>
          <w:caps/>
          <w:sz w:val="46"/>
          <w:szCs w:val="40"/>
        </w:rPr>
      </w:pPr>
      <w:r w:rsidRPr="00B06553">
        <w:rPr>
          <w:rFonts w:ascii="Cambria" w:hAnsi="Cambria" w:cs="MyriadPro-Black"/>
          <w:b/>
          <w:caps/>
          <w:sz w:val="46"/>
          <w:szCs w:val="40"/>
        </w:rPr>
        <w:t xml:space="preserve">Osnova studie proveditelnosti - </w:t>
      </w:r>
      <w:r w:rsidRPr="00B06553">
        <w:rPr>
          <w:rFonts w:ascii="Cambria" w:hAnsi="Cambria" w:cs="MyriadPro-Black"/>
          <w:sz w:val="40"/>
          <w:szCs w:val="40"/>
        </w:rPr>
        <w:t>pro</w:t>
      </w:r>
      <w:r w:rsidRPr="00B06553">
        <w:rPr>
          <w:rFonts w:ascii="Cambria" w:hAnsi="Cambria" w:cs="MyriadPro-Black"/>
          <w:caps/>
          <w:sz w:val="40"/>
          <w:szCs w:val="40"/>
        </w:rPr>
        <w:t xml:space="preserve"> </w:t>
      </w:r>
      <w:r w:rsidRPr="00B06553">
        <w:rPr>
          <w:rFonts w:ascii="Cambria" w:hAnsi="Cambria" w:cs="MyriadPro-Black"/>
          <w:sz w:val="40"/>
          <w:szCs w:val="40"/>
        </w:rPr>
        <w:t>aktivitu</w:t>
      </w:r>
      <w:r w:rsidRPr="00B06553">
        <w:rPr>
          <w:rFonts w:ascii="Cambria" w:hAnsi="Cambria" w:cs="MyriadPro-Black"/>
          <w:caps/>
          <w:sz w:val="40"/>
          <w:szCs w:val="40"/>
        </w:rPr>
        <w:t xml:space="preserve"> </w:t>
      </w:r>
      <w:r w:rsidR="0017670A" w:rsidRPr="00B06553">
        <w:rPr>
          <w:rFonts w:ascii="Cambria" w:hAnsi="Cambria" w:cs="MyriadPro-Black"/>
          <w:caps/>
          <w:sz w:val="40"/>
          <w:szCs w:val="40"/>
        </w:rPr>
        <w:t>Rozvoj</w:t>
      </w:r>
      <w:r w:rsidR="000433A3" w:rsidRPr="00B06553">
        <w:rPr>
          <w:rFonts w:ascii="Cambria" w:hAnsi="Cambria" w:cs="MyriadPro-Black"/>
          <w:caps/>
          <w:sz w:val="40"/>
          <w:szCs w:val="40"/>
        </w:rPr>
        <w:t xml:space="preserve"> </w:t>
      </w:r>
      <w:r w:rsidR="00A55E51" w:rsidRPr="00B06553">
        <w:rPr>
          <w:rFonts w:ascii="Cambria" w:hAnsi="Cambria" w:cs="MyriadPro-Black"/>
          <w:caps/>
          <w:sz w:val="40"/>
          <w:szCs w:val="40"/>
        </w:rPr>
        <w:t>komunitních</w:t>
      </w:r>
      <w:r w:rsidR="000433A3" w:rsidRPr="00B06553">
        <w:rPr>
          <w:rFonts w:ascii="Cambria" w:hAnsi="Cambria" w:cs="MyriadPro-Black"/>
          <w:caps/>
          <w:sz w:val="40"/>
          <w:szCs w:val="40"/>
        </w:rPr>
        <w:t xml:space="preserve"> </w:t>
      </w:r>
      <w:r w:rsidR="00FC47E2" w:rsidRPr="00B06553">
        <w:rPr>
          <w:rFonts w:ascii="Cambria" w:hAnsi="Cambria" w:cs="MyriadPro-Black"/>
          <w:caps/>
          <w:sz w:val="40"/>
          <w:szCs w:val="40"/>
        </w:rPr>
        <w:t>center</w:t>
      </w:r>
    </w:p>
    <w:p w14:paraId="78320D6E" w14:textId="77777777" w:rsidR="008C50AE" w:rsidRPr="00B06553" w:rsidRDefault="008C50AE" w:rsidP="008C50AE">
      <w:pPr>
        <w:pStyle w:val="Default"/>
        <w:spacing w:line="276" w:lineRule="auto"/>
        <w:jc w:val="center"/>
      </w:pPr>
    </w:p>
    <w:p w14:paraId="333A3B4F" w14:textId="77777777" w:rsidR="008C50AE" w:rsidRPr="00B06553" w:rsidRDefault="008C50AE" w:rsidP="008C50AE">
      <w:pPr>
        <w:pStyle w:val="Default"/>
        <w:spacing w:line="276" w:lineRule="auto"/>
        <w:jc w:val="center"/>
        <w:rPr>
          <w:rFonts w:ascii="Cambria" w:hAnsi="Cambria"/>
        </w:rPr>
      </w:pPr>
    </w:p>
    <w:p w14:paraId="5C021366" w14:textId="77777777" w:rsidR="008C50AE" w:rsidRPr="00B06553" w:rsidRDefault="008C50AE" w:rsidP="008C50AE">
      <w:pPr>
        <w:pStyle w:val="Default"/>
        <w:spacing w:line="276" w:lineRule="auto"/>
        <w:jc w:val="center"/>
        <w:rPr>
          <w:rFonts w:ascii="Cambria" w:hAnsi="Cambria"/>
        </w:rPr>
      </w:pPr>
    </w:p>
    <w:p w14:paraId="56AF17C1" w14:textId="77777777" w:rsidR="008C50AE" w:rsidRPr="00B06553" w:rsidRDefault="008C50AE" w:rsidP="008C50AE">
      <w:pPr>
        <w:pStyle w:val="Default"/>
        <w:spacing w:line="276" w:lineRule="auto"/>
        <w:jc w:val="center"/>
        <w:rPr>
          <w:rFonts w:ascii="Cambria" w:hAnsi="Cambria"/>
        </w:rPr>
      </w:pPr>
    </w:p>
    <w:p w14:paraId="162F2FF1" w14:textId="77777777" w:rsidR="008C50AE" w:rsidRPr="00B06553" w:rsidRDefault="008C50AE" w:rsidP="008C50AE">
      <w:pPr>
        <w:pStyle w:val="Default"/>
        <w:spacing w:line="276" w:lineRule="auto"/>
        <w:jc w:val="center"/>
        <w:rPr>
          <w:rFonts w:ascii="Cambria" w:hAnsi="Cambria"/>
        </w:rPr>
      </w:pPr>
    </w:p>
    <w:p w14:paraId="2B4EE873" w14:textId="77777777" w:rsidR="008C50AE" w:rsidRPr="00B06553" w:rsidRDefault="008C50AE" w:rsidP="008C50AE">
      <w:pPr>
        <w:pStyle w:val="Default"/>
        <w:jc w:val="center"/>
        <w:rPr>
          <w:rFonts w:ascii="Cambria" w:hAnsi="Cambria"/>
        </w:rPr>
      </w:pPr>
      <w:bookmarkStart w:id="5" w:name="_GoBack"/>
      <w:bookmarkEnd w:id="5"/>
    </w:p>
    <w:p w14:paraId="0D384A97" w14:textId="77777777" w:rsidR="008C50AE" w:rsidRPr="00B06553" w:rsidRDefault="008C50AE" w:rsidP="008C50AE">
      <w:pPr>
        <w:pStyle w:val="Default"/>
        <w:jc w:val="center"/>
        <w:rPr>
          <w:rFonts w:ascii="Cambria" w:hAnsi="Cambria"/>
        </w:rPr>
      </w:pPr>
    </w:p>
    <w:p w14:paraId="5938A3B3" w14:textId="2A54353E" w:rsidR="008C50AE" w:rsidRPr="00930C31" w:rsidRDefault="008C50AE" w:rsidP="008C50AE">
      <w:pPr>
        <w:rPr>
          <w:caps/>
        </w:rPr>
      </w:pPr>
      <w:r w:rsidRPr="00B06553">
        <w:rPr>
          <w:rFonts w:ascii="Cambria" w:hAnsi="Cambria" w:cs="MyriadPro-Black"/>
          <w:caps/>
          <w:sz w:val="32"/>
          <w:szCs w:val="40"/>
        </w:rPr>
        <w:t xml:space="preserve">pLATNOST OD </w:t>
      </w:r>
      <w:r w:rsidR="00503C13">
        <w:rPr>
          <w:rFonts w:asciiTheme="majorHAnsi" w:hAnsiTheme="majorHAnsi" w:cs="MyriadPro-Black"/>
          <w:caps/>
          <w:sz w:val="32"/>
          <w:szCs w:val="40"/>
        </w:rPr>
        <w:t>4. 5. 2020</w:t>
      </w:r>
      <w:bookmarkEnd w:id="0"/>
      <w:bookmarkEnd w:id="1"/>
      <w:bookmarkEnd w:id="2"/>
      <w:bookmarkEnd w:id="3"/>
      <w:bookmarkEnd w:id="4"/>
      <w:r>
        <w:br w:type="page"/>
      </w:r>
      <w:r w:rsidRPr="00930C31">
        <w:rPr>
          <w:rFonts w:asciiTheme="majorHAnsi" w:hAnsiTheme="majorHAnsi"/>
          <w:b/>
          <w:caps/>
          <w:color w:val="365F91" w:themeColor="accent1" w:themeShade="BF"/>
          <w:sz w:val="28"/>
          <w:szCs w:val="28"/>
        </w:rPr>
        <w:lastRenderedPageBreak/>
        <w:t>Obsah</w:t>
      </w:r>
    </w:p>
    <w:p w14:paraId="6CECEC2E" w14:textId="77777777" w:rsidR="008C50AE" w:rsidRPr="00310090" w:rsidRDefault="008C50AE" w:rsidP="008C50AE"/>
    <w:p w14:paraId="24013F12" w14:textId="59B69C4C" w:rsidR="003A2AB4"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6411577" w:history="1">
        <w:r w:rsidR="003A2AB4" w:rsidRPr="00024B03">
          <w:rPr>
            <w:rStyle w:val="Hypertextovodkaz"/>
            <w:caps/>
            <w:noProof/>
          </w:rPr>
          <w:t>1.</w:t>
        </w:r>
        <w:r w:rsidR="003A2AB4">
          <w:rPr>
            <w:rFonts w:eastAsiaTheme="minorEastAsia"/>
            <w:noProof/>
            <w:lang w:eastAsia="cs-CZ"/>
          </w:rPr>
          <w:tab/>
        </w:r>
        <w:r w:rsidR="003A2AB4" w:rsidRPr="00024B03">
          <w:rPr>
            <w:rStyle w:val="Hypertextovodkaz"/>
            <w:caps/>
            <w:noProof/>
          </w:rPr>
          <w:t>ÚVODNÍ INFORMACE o zpracovateli</w:t>
        </w:r>
        <w:r w:rsidR="003A2AB4">
          <w:rPr>
            <w:noProof/>
            <w:webHidden/>
          </w:rPr>
          <w:tab/>
        </w:r>
        <w:r w:rsidR="003A2AB4">
          <w:rPr>
            <w:noProof/>
            <w:webHidden/>
          </w:rPr>
          <w:fldChar w:fldCharType="begin"/>
        </w:r>
        <w:r w:rsidR="003A2AB4">
          <w:rPr>
            <w:noProof/>
            <w:webHidden/>
          </w:rPr>
          <w:instrText xml:space="preserve"> PAGEREF _Toc486411577 \h </w:instrText>
        </w:r>
        <w:r w:rsidR="003A2AB4">
          <w:rPr>
            <w:noProof/>
            <w:webHidden/>
          </w:rPr>
        </w:r>
        <w:r w:rsidR="003A2AB4">
          <w:rPr>
            <w:noProof/>
            <w:webHidden/>
          </w:rPr>
          <w:fldChar w:fldCharType="separate"/>
        </w:r>
        <w:r w:rsidR="003A2AB4">
          <w:rPr>
            <w:noProof/>
            <w:webHidden/>
          </w:rPr>
          <w:t>3</w:t>
        </w:r>
        <w:r w:rsidR="003A2AB4">
          <w:rPr>
            <w:noProof/>
            <w:webHidden/>
          </w:rPr>
          <w:fldChar w:fldCharType="end"/>
        </w:r>
      </w:hyperlink>
    </w:p>
    <w:p w14:paraId="5EDD66FC" w14:textId="0B30C69D" w:rsidR="003A2AB4" w:rsidRDefault="00BE3794">
      <w:pPr>
        <w:pStyle w:val="Obsah1"/>
        <w:tabs>
          <w:tab w:val="left" w:pos="440"/>
          <w:tab w:val="right" w:leader="dot" w:pos="9062"/>
        </w:tabs>
        <w:rPr>
          <w:rFonts w:eastAsiaTheme="minorEastAsia"/>
          <w:noProof/>
          <w:lang w:eastAsia="cs-CZ"/>
        </w:rPr>
      </w:pPr>
      <w:hyperlink w:anchor="_Toc486411578" w:history="1">
        <w:r w:rsidR="003A2AB4" w:rsidRPr="00024B03">
          <w:rPr>
            <w:rStyle w:val="Hypertextovodkaz"/>
            <w:caps/>
            <w:noProof/>
          </w:rPr>
          <w:t>2.</w:t>
        </w:r>
        <w:r w:rsidR="003A2AB4">
          <w:rPr>
            <w:rFonts w:eastAsiaTheme="minorEastAsia"/>
            <w:noProof/>
            <w:lang w:eastAsia="cs-CZ"/>
          </w:rPr>
          <w:tab/>
        </w:r>
        <w:r w:rsidR="003A2AB4" w:rsidRPr="00024B03">
          <w:rPr>
            <w:rStyle w:val="Hypertextovodkaz"/>
            <w:caps/>
            <w:noProof/>
          </w:rPr>
          <w:t>ZÁKLADNÍ INFORMACE O ŽADATELI</w:t>
        </w:r>
        <w:r w:rsidR="003A2AB4">
          <w:rPr>
            <w:noProof/>
            <w:webHidden/>
          </w:rPr>
          <w:tab/>
        </w:r>
        <w:r w:rsidR="003A2AB4">
          <w:rPr>
            <w:noProof/>
            <w:webHidden/>
          </w:rPr>
          <w:fldChar w:fldCharType="begin"/>
        </w:r>
        <w:r w:rsidR="003A2AB4">
          <w:rPr>
            <w:noProof/>
            <w:webHidden/>
          </w:rPr>
          <w:instrText xml:space="preserve"> PAGEREF _Toc486411578 \h </w:instrText>
        </w:r>
        <w:r w:rsidR="003A2AB4">
          <w:rPr>
            <w:noProof/>
            <w:webHidden/>
          </w:rPr>
        </w:r>
        <w:r w:rsidR="003A2AB4">
          <w:rPr>
            <w:noProof/>
            <w:webHidden/>
          </w:rPr>
          <w:fldChar w:fldCharType="separate"/>
        </w:r>
        <w:r w:rsidR="003A2AB4">
          <w:rPr>
            <w:noProof/>
            <w:webHidden/>
          </w:rPr>
          <w:t>3</w:t>
        </w:r>
        <w:r w:rsidR="003A2AB4">
          <w:rPr>
            <w:noProof/>
            <w:webHidden/>
          </w:rPr>
          <w:fldChar w:fldCharType="end"/>
        </w:r>
      </w:hyperlink>
    </w:p>
    <w:p w14:paraId="6EC4BC64" w14:textId="1A58ADB3" w:rsidR="003A2AB4" w:rsidRDefault="00BE3794">
      <w:pPr>
        <w:pStyle w:val="Obsah1"/>
        <w:tabs>
          <w:tab w:val="left" w:pos="440"/>
          <w:tab w:val="right" w:leader="dot" w:pos="9062"/>
        </w:tabs>
        <w:rPr>
          <w:rFonts w:eastAsiaTheme="minorEastAsia"/>
          <w:noProof/>
          <w:lang w:eastAsia="cs-CZ"/>
        </w:rPr>
      </w:pPr>
      <w:hyperlink w:anchor="_Toc486411579" w:history="1">
        <w:r w:rsidR="003A2AB4" w:rsidRPr="00024B03">
          <w:rPr>
            <w:rStyle w:val="Hypertextovodkaz"/>
            <w:caps/>
            <w:noProof/>
          </w:rPr>
          <w:t>3.</w:t>
        </w:r>
        <w:r w:rsidR="003A2AB4">
          <w:rPr>
            <w:rFonts w:eastAsiaTheme="minorEastAsia"/>
            <w:noProof/>
            <w:lang w:eastAsia="cs-CZ"/>
          </w:rPr>
          <w:tab/>
        </w:r>
        <w:r w:rsidR="003A2AB4" w:rsidRPr="00024B03">
          <w:rPr>
            <w:rStyle w:val="Hypertextovodkaz"/>
            <w:caps/>
            <w:noProof/>
          </w:rPr>
          <w:t>Charakteristika projektu a jeho soulad s programem</w:t>
        </w:r>
        <w:r w:rsidR="003A2AB4">
          <w:rPr>
            <w:noProof/>
            <w:webHidden/>
          </w:rPr>
          <w:tab/>
        </w:r>
        <w:r w:rsidR="003A2AB4">
          <w:rPr>
            <w:noProof/>
            <w:webHidden/>
          </w:rPr>
          <w:fldChar w:fldCharType="begin"/>
        </w:r>
        <w:r w:rsidR="003A2AB4">
          <w:rPr>
            <w:noProof/>
            <w:webHidden/>
          </w:rPr>
          <w:instrText xml:space="preserve"> PAGEREF _Toc486411579 \h </w:instrText>
        </w:r>
        <w:r w:rsidR="003A2AB4">
          <w:rPr>
            <w:noProof/>
            <w:webHidden/>
          </w:rPr>
        </w:r>
        <w:r w:rsidR="003A2AB4">
          <w:rPr>
            <w:noProof/>
            <w:webHidden/>
          </w:rPr>
          <w:fldChar w:fldCharType="separate"/>
        </w:r>
        <w:r w:rsidR="003A2AB4">
          <w:rPr>
            <w:noProof/>
            <w:webHidden/>
          </w:rPr>
          <w:t>3</w:t>
        </w:r>
        <w:r w:rsidR="003A2AB4">
          <w:rPr>
            <w:noProof/>
            <w:webHidden/>
          </w:rPr>
          <w:fldChar w:fldCharType="end"/>
        </w:r>
      </w:hyperlink>
    </w:p>
    <w:p w14:paraId="0C7C4948" w14:textId="0810DDBE" w:rsidR="003A2AB4" w:rsidRDefault="00BE3794">
      <w:pPr>
        <w:pStyle w:val="Obsah1"/>
        <w:tabs>
          <w:tab w:val="left" w:pos="440"/>
          <w:tab w:val="right" w:leader="dot" w:pos="9062"/>
        </w:tabs>
        <w:rPr>
          <w:rFonts w:eastAsiaTheme="minorEastAsia"/>
          <w:noProof/>
          <w:lang w:eastAsia="cs-CZ"/>
        </w:rPr>
      </w:pPr>
      <w:hyperlink w:anchor="_Toc486411580" w:history="1">
        <w:r w:rsidR="003A2AB4" w:rsidRPr="00024B03">
          <w:rPr>
            <w:rStyle w:val="Hypertextovodkaz"/>
            <w:caps/>
            <w:noProof/>
          </w:rPr>
          <w:t>4.</w:t>
        </w:r>
        <w:r w:rsidR="003A2AB4">
          <w:rPr>
            <w:rFonts w:eastAsiaTheme="minorEastAsia"/>
            <w:noProof/>
            <w:lang w:eastAsia="cs-CZ"/>
          </w:rPr>
          <w:tab/>
        </w:r>
        <w:r w:rsidR="003A2AB4" w:rsidRPr="00024B03">
          <w:rPr>
            <w:rStyle w:val="Hypertextovodkaz"/>
            <w:caps/>
            <w:noProof/>
          </w:rPr>
          <w:t>Podrobný popis projektu</w:t>
        </w:r>
        <w:r w:rsidR="003A2AB4">
          <w:rPr>
            <w:noProof/>
            <w:webHidden/>
          </w:rPr>
          <w:tab/>
        </w:r>
        <w:r w:rsidR="003A2AB4">
          <w:rPr>
            <w:noProof/>
            <w:webHidden/>
          </w:rPr>
          <w:fldChar w:fldCharType="begin"/>
        </w:r>
        <w:r w:rsidR="003A2AB4">
          <w:rPr>
            <w:noProof/>
            <w:webHidden/>
          </w:rPr>
          <w:instrText xml:space="preserve"> PAGEREF _Toc486411580 \h </w:instrText>
        </w:r>
        <w:r w:rsidR="003A2AB4">
          <w:rPr>
            <w:noProof/>
            <w:webHidden/>
          </w:rPr>
        </w:r>
        <w:r w:rsidR="003A2AB4">
          <w:rPr>
            <w:noProof/>
            <w:webHidden/>
          </w:rPr>
          <w:fldChar w:fldCharType="separate"/>
        </w:r>
        <w:r w:rsidR="003A2AB4">
          <w:rPr>
            <w:noProof/>
            <w:webHidden/>
          </w:rPr>
          <w:t>3</w:t>
        </w:r>
        <w:r w:rsidR="003A2AB4">
          <w:rPr>
            <w:noProof/>
            <w:webHidden/>
          </w:rPr>
          <w:fldChar w:fldCharType="end"/>
        </w:r>
      </w:hyperlink>
    </w:p>
    <w:p w14:paraId="171419DD" w14:textId="065E26E1" w:rsidR="003A2AB4" w:rsidRDefault="00BE3794">
      <w:pPr>
        <w:pStyle w:val="Obsah1"/>
        <w:tabs>
          <w:tab w:val="left" w:pos="440"/>
          <w:tab w:val="right" w:leader="dot" w:pos="9062"/>
        </w:tabs>
        <w:rPr>
          <w:rFonts w:eastAsiaTheme="minorEastAsia"/>
          <w:noProof/>
          <w:lang w:eastAsia="cs-CZ"/>
        </w:rPr>
      </w:pPr>
      <w:hyperlink w:anchor="_Toc486411581" w:history="1">
        <w:r w:rsidR="003A2AB4" w:rsidRPr="00024B03">
          <w:rPr>
            <w:rStyle w:val="Hypertextovodkaz"/>
            <w:caps/>
            <w:noProof/>
          </w:rPr>
          <w:t>5.</w:t>
        </w:r>
        <w:r w:rsidR="003A2AB4">
          <w:rPr>
            <w:rFonts w:eastAsiaTheme="minorEastAsia"/>
            <w:noProof/>
            <w:lang w:eastAsia="cs-CZ"/>
          </w:rPr>
          <w:tab/>
        </w:r>
        <w:r w:rsidR="003A2AB4" w:rsidRPr="00024B03">
          <w:rPr>
            <w:rStyle w:val="Hypertextovodkaz"/>
            <w:caps/>
            <w:noProof/>
          </w:rPr>
          <w:t>ZDŮVODNĚNÍ POTŘEBNOSTI REALIZACE PROJEKTU</w:t>
        </w:r>
        <w:r w:rsidR="003A2AB4">
          <w:rPr>
            <w:noProof/>
            <w:webHidden/>
          </w:rPr>
          <w:tab/>
        </w:r>
        <w:r w:rsidR="003A2AB4">
          <w:rPr>
            <w:noProof/>
            <w:webHidden/>
          </w:rPr>
          <w:fldChar w:fldCharType="begin"/>
        </w:r>
        <w:r w:rsidR="003A2AB4">
          <w:rPr>
            <w:noProof/>
            <w:webHidden/>
          </w:rPr>
          <w:instrText xml:space="preserve"> PAGEREF _Toc486411581 \h </w:instrText>
        </w:r>
        <w:r w:rsidR="003A2AB4">
          <w:rPr>
            <w:noProof/>
            <w:webHidden/>
          </w:rPr>
        </w:r>
        <w:r w:rsidR="003A2AB4">
          <w:rPr>
            <w:noProof/>
            <w:webHidden/>
          </w:rPr>
          <w:fldChar w:fldCharType="separate"/>
        </w:r>
        <w:r w:rsidR="003A2AB4">
          <w:rPr>
            <w:noProof/>
            <w:webHidden/>
          </w:rPr>
          <w:t>4</w:t>
        </w:r>
        <w:r w:rsidR="003A2AB4">
          <w:rPr>
            <w:noProof/>
            <w:webHidden/>
          </w:rPr>
          <w:fldChar w:fldCharType="end"/>
        </w:r>
      </w:hyperlink>
    </w:p>
    <w:p w14:paraId="7930EA6E" w14:textId="68C9F8CE" w:rsidR="003A2AB4" w:rsidRDefault="00BE3794">
      <w:pPr>
        <w:pStyle w:val="Obsah1"/>
        <w:tabs>
          <w:tab w:val="left" w:pos="440"/>
          <w:tab w:val="right" w:leader="dot" w:pos="9062"/>
        </w:tabs>
        <w:rPr>
          <w:rFonts w:eastAsiaTheme="minorEastAsia"/>
          <w:noProof/>
          <w:lang w:eastAsia="cs-CZ"/>
        </w:rPr>
      </w:pPr>
      <w:hyperlink w:anchor="_Toc486411582" w:history="1">
        <w:r w:rsidR="003A2AB4" w:rsidRPr="00024B03">
          <w:rPr>
            <w:rStyle w:val="Hypertextovodkaz"/>
            <w:caps/>
            <w:noProof/>
          </w:rPr>
          <w:t>6.</w:t>
        </w:r>
        <w:r w:rsidR="003A2AB4">
          <w:rPr>
            <w:rFonts w:eastAsiaTheme="minorEastAsia"/>
            <w:noProof/>
            <w:lang w:eastAsia="cs-CZ"/>
          </w:rPr>
          <w:tab/>
        </w:r>
        <w:r w:rsidR="003A2AB4" w:rsidRPr="00024B03">
          <w:rPr>
            <w:rStyle w:val="Hypertextovodkaz"/>
            <w:caps/>
            <w:noProof/>
          </w:rPr>
          <w:t>Analýza rozvoje sociální služeb v místě realizace projektu – bude li projektem poskytována</w:t>
        </w:r>
        <w:r w:rsidR="003A2AB4">
          <w:rPr>
            <w:noProof/>
            <w:webHidden/>
          </w:rPr>
          <w:tab/>
        </w:r>
        <w:r w:rsidR="003A2AB4">
          <w:rPr>
            <w:noProof/>
            <w:webHidden/>
          </w:rPr>
          <w:fldChar w:fldCharType="begin"/>
        </w:r>
        <w:r w:rsidR="003A2AB4">
          <w:rPr>
            <w:noProof/>
            <w:webHidden/>
          </w:rPr>
          <w:instrText xml:space="preserve"> PAGEREF _Toc486411582 \h </w:instrText>
        </w:r>
        <w:r w:rsidR="003A2AB4">
          <w:rPr>
            <w:noProof/>
            <w:webHidden/>
          </w:rPr>
        </w:r>
        <w:r w:rsidR="003A2AB4">
          <w:rPr>
            <w:noProof/>
            <w:webHidden/>
          </w:rPr>
          <w:fldChar w:fldCharType="separate"/>
        </w:r>
        <w:r w:rsidR="003A2AB4">
          <w:rPr>
            <w:noProof/>
            <w:webHidden/>
          </w:rPr>
          <w:t>4</w:t>
        </w:r>
        <w:r w:rsidR="003A2AB4">
          <w:rPr>
            <w:noProof/>
            <w:webHidden/>
          </w:rPr>
          <w:fldChar w:fldCharType="end"/>
        </w:r>
      </w:hyperlink>
    </w:p>
    <w:p w14:paraId="649E722C" w14:textId="1438D700" w:rsidR="003A2AB4" w:rsidRDefault="00BE3794">
      <w:pPr>
        <w:pStyle w:val="Obsah1"/>
        <w:tabs>
          <w:tab w:val="left" w:pos="440"/>
          <w:tab w:val="right" w:leader="dot" w:pos="9062"/>
        </w:tabs>
        <w:rPr>
          <w:rFonts w:eastAsiaTheme="minorEastAsia"/>
          <w:noProof/>
          <w:lang w:eastAsia="cs-CZ"/>
        </w:rPr>
      </w:pPr>
      <w:hyperlink w:anchor="_Toc486411583" w:history="1">
        <w:r w:rsidR="003A2AB4" w:rsidRPr="00024B03">
          <w:rPr>
            <w:rStyle w:val="Hypertextovodkaz"/>
            <w:caps/>
            <w:noProof/>
          </w:rPr>
          <w:t>7.</w:t>
        </w:r>
        <w:r w:rsidR="003A2AB4">
          <w:rPr>
            <w:rFonts w:eastAsiaTheme="minorEastAsia"/>
            <w:noProof/>
            <w:lang w:eastAsia="cs-CZ"/>
          </w:rPr>
          <w:tab/>
        </w:r>
        <w:r w:rsidR="003A2AB4" w:rsidRPr="00024B03">
          <w:rPr>
            <w:rStyle w:val="Hypertextovodkaz"/>
            <w:caps/>
            <w:noProof/>
          </w:rPr>
          <w:t>Připravenost projektu k realizaci</w:t>
        </w:r>
        <w:r w:rsidR="003A2AB4">
          <w:rPr>
            <w:noProof/>
            <w:webHidden/>
          </w:rPr>
          <w:tab/>
        </w:r>
        <w:r w:rsidR="003A2AB4">
          <w:rPr>
            <w:noProof/>
            <w:webHidden/>
          </w:rPr>
          <w:fldChar w:fldCharType="begin"/>
        </w:r>
        <w:r w:rsidR="003A2AB4">
          <w:rPr>
            <w:noProof/>
            <w:webHidden/>
          </w:rPr>
          <w:instrText xml:space="preserve"> PAGEREF _Toc486411583 \h </w:instrText>
        </w:r>
        <w:r w:rsidR="003A2AB4">
          <w:rPr>
            <w:noProof/>
            <w:webHidden/>
          </w:rPr>
        </w:r>
        <w:r w:rsidR="003A2AB4">
          <w:rPr>
            <w:noProof/>
            <w:webHidden/>
          </w:rPr>
          <w:fldChar w:fldCharType="separate"/>
        </w:r>
        <w:r w:rsidR="003A2AB4">
          <w:rPr>
            <w:noProof/>
            <w:webHidden/>
          </w:rPr>
          <w:t>5</w:t>
        </w:r>
        <w:r w:rsidR="003A2AB4">
          <w:rPr>
            <w:noProof/>
            <w:webHidden/>
          </w:rPr>
          <w:fldChar w:fldCharType="end"/>
        </w:r>
      </w:hyperlink>
    </w:p>
    <w:p w14:paraId="2D8EF7B3" w14:textId="01398C1F" w:rsidR="003A2AB4" w:rsidRDefault="00BE3794">
      <w:pPr>
        <w:pStyle w:val="Obsah1"/>
        <w:tabs>
          <w:tab w:val="left" w:pos="440"/>
          <w:tab w:val="right" w:leader="dot" w:pos="9062"/>
        </w:tabs>
        <w:rPr>
          <w:rFonts w:eastAsiaTheme="minorEastAsia"/>
          <w:noProof/>
          <w:lang w:eastAsia="cs-CZ"/>
        </w:rPr>
      </w:pPr>
      <w:hyperlink w:anchor="_Toc486411584" w:history="1">
        <w:r w:rsidR="003A2AB4" w:rsidRPr="00024B03">
          <w:rPr>
            <w:rStyle w:val="Hypertextovodkaz"/>
            <w:caps/>
            <w:noProof/>
          </w:rPr>
          <w:t>8.</w:t>
        </w:r>
        <w:r w:rsidR="003A2AB4">
          <w:rPr>
            <w:rFonts w:eastAsiaTheme="minorEastAsia"/>
            <w:noProof/>
            <w:lang w:eastAsia="cs-CZ"/>
          </w:rPr>
          <w:tab/>
        </w:r>
        <w:r w:rsidR="003A2AB4" w:rsidRPr="00024B03">
          <w:rPr>
            <w:rStyle w:val="Hypertextovodkaz"/>
            <w:caps/>
            <w:noProof/>
          </w:rPr>
          <w:t>Management projektu a řízení lidských zdrojů</w:t>
        </w:r>
        <w:r w:rsidR="003A2AB4">
          <w:rPr>
            <w:noProof/>
            <w:webHidden/>
          </w:rPr>
          <w:tab/>
        </w:r>
        <w:r w:rsidR="003A2AB4">
          <w:rPr>
            <w:noProof/>
            <w:webHidden/>
          </w:rPr>
          <w:fldChar w:fldCharType="begin"/>
        </w:r>
        <w:r w:rsidR="003A2AB4">
          <w:rPr>
            <w:noProof/>
            <w:webHidden/>
          </w:rPr>
          <w:instrText xml:space="preserve"> PAGEREF _Toc486411584 \h </w:instrText>
        </w:r>
        <w:r w:rsidR="003A2AB4">
          <w:rPr>
            <w:noProof/>
            <w:webHidden/>
          </w:rPr>
        </w:r>
        <w:r w:rsidR="003A2AB4">
          <w:rPr>
            <w:noProof/>
            <w:webHidden/>
          </w:rPr>
          <w:fldChar w:fldCharType="separate"/>
        </w:r>
        <w:r w:rsidR="003A2AB4">
          <w:rPr>
            <w:noProof/>
            <w:webHidden/>
          </w:rPr>
          <w:t>5</w:t>
        </w:r>
        <w:r w:rsidR="003A2AB4">
          <w:rPr>
            <w:noProof/>
            <w:webHidden/>
          </w:rPr>
          <w:fldChar w:fldCharType="end"/>
        </w:r>
      </w:hyperlink>
    </w:p>
    <w:p w14:paraId="60C14F37" w14:textId="6A1BBB1C" w:rsidR="003A2AB4" w:rsidRDefault="00BE3794">
      <w:pPr>
        <w:pStyle w:val="Obsah1"/>
        <w:tabs>
          <w:tab w:val="left" w:pos="440"/>
          <w:tab w:val="right" w:leader="dot" w:pos="9062"/>
        </w:tabs>
        <w:rPr>
          <w:rFonts w:eastAsiaTheme="minorEastAsia"/>
          <w:noProof/>
          <w:lang w:eastAsia="cs-CZ"/>
        </w:rPr>
      </w:pPr>
      <w:hyperlink w:anchor="_Toc486411585" w:history="1">
        <w:r w:rsidR="003A2AB4" w:rsidRPr="00024B03">
          <w:rPr>
            <w:rStyle w:val="Hypertextovodkaz"/>
            <w:caps/>
            <w:noProof/>
          </w:rPr>
          <w:t>9.</w:t>
        </w:r>
        <w:r w:rsidR="003A2AB4">
          <w:rPr>
            <w:rFonts w:eastAsiaTheme="minorEastAsia"/>
            <w:noProof/>
            <w:lang w:eastAsia="cs-CZ"/>
          </w:rPr>
          <w:tab/>
        </w:r>
        <w:r w:rsidR="003A2AB4" w:rsidRPr="00024B03">
          <w:rPr>
            <w:rStyle w:val="Hypertextovodkaz"/>
            <w:caps/>
            <w:noProof/>
          </w:rPr>
          <w:t>Výstupy projektu</w:t>
        </w:r>
        <w:r w:rsidR="003A2AB4">
          <w:rPr>
            <w:noProof/>
            <w:webHidden/>
          </w:rPr>
          <w:tab/>
        </w:r>
        <w:r w:rsidR="003A2AB4">
          <w:rPr>
            <w:noProof/>
            <w:webHidden/>
          </w:rPr>
          <w:fldChar w:fldCharType="begin"/>
        </w:r>
        <w:r w:rsidR="003A2AB4">
          <w:rPr>
            <w:noProof/>
            <w:webHidden/>
          </w:rPr>
          <w:instrText xml:space="preserve"> PAGEREF _Toc486411585 \h </w:instrText>
        </w:r>
        <w:r w:rsidR="003A2AB4">
          <w:rPr>
            <w:noProof/>
            <w:webHidden/>
          </w:rPr>
        </w:r>
        <w:r w:rsidR="003A2AB4">
          <w:rPr>
            <w:noProof/>
            <w:webHidden/>
          </w:rPr>
          <w:fldChar w:fldCharType="separate"/>
        </w:r>
        <w:r w:rsidR="003A2AB4">
          <w:rPr>
            <w:noProof/>
            <w:webHidden/>
          </w:rPr>
          <w:t>5</w:t>
        </w:r>
        <w:r w:rsidR="003A2AB4">
          <w:rPr>
            <w:noProof/>
            <w:webHidden/>
          </w:rPr>
          <w:fldChar w:fldCharType="end"/>
        </w:r>
      </w:hyperlink>
    </w:p>
    <w:p w14:paraId="7308CBDE" w14:textId="7BB510AA" w:rsidR="003A2AB4" w:rsidRDefault="00BE3794">
      <w:pPr>
        <w:pStyle w:val="Obsah1"/>
        <w:tabs>
          <w:tab w:val="left" w:pos="660"/>
          <w:tab w:val="right" w:leader="dot" w:pos="9062"/>
        </w:tabs>
        <w:rPr>
          <w:rFonts w:eastAsiaTheme="minorEastAsia"/>
          <w:noProof/>
          <w:lang w:eastAsia="cs-CZ"/>
        </w:rPr>
      </w:pPr>
      <w:hyperlink w:anchor="_Toc486411586" w:history="1">
        <w:r w:rsidR="003A2AB4" w:rsidRPr="00024B03">
          <w:rPr>
            <w:rStyle w:val="Hypertextovodkaz"/>
            <w:caps/>
            <w:noProof/>
          </w:rPr>
          <w:t>10.</w:t>
        </w:r>
        <w:r w:rsidR="003A2AB4">
          <w:rPr>
            <w:rFonts w:eastAsiaTheme="minorEastAsia"/>
            <w:noProof/>
            <w:lang w:eastAsia="cs-CZ"/>
          </w:rPr>
          <w:tab/>
        </w:r>
        <w:r w:rsidR="003A2AB4" w:rsidRPr="00024B03">
          <w:rPr>
            <w:rStyle w:val="Hypertextovodkaz"/>
            <w:caps/>
            <w:noProof/>
          </w:rPr>
          <w:t>Finanční analýza</w:t>
        </w:r>
        <w:r w:rsidR="003A2AB4">
          <w:rPr>
            <w:noProof/>
            <w:webHidden/>
          </w:rPr>
          <w:tab/>
        </w:r>
        <w:r w:rsidR="003A2AB4">
          <w:rPr>
            <w:noProof/>
            <w:webHidden/>
          </w:rPr>
          <w:fldChar w:fldCharType="begin"/>
        </w:r>
        <w:r w:rsidR="003A2AB4">
          <w:rPr>
            <w:noProof/>
            <w:webHidden/>
          </w:rPr>
          <w:instrText xml:space="preserve"> PAGEREF _Toc486411586 \h </w:instrText>
        </w:r>
        <w:r w:rsidR="003A2AB4">
          <w:rPr>
            <w:noProof/>
            <w:webHidden/>
          </w:rPr>
        </w:r>
        <w:r w:rsidR="003A2AB4">
          <w:rPr>
            <w:noProof/>
            <w:webHidden/>
          </w:rPr>
          <w:fldChar w:fldCharType="separate"/>
        </w:r>
        <w:r w:rsidR="003A2AB4">
          <w:rPr>
            <w:noProof/>
            <w:webHidden/>
          </w:rPr>
          <w:t>6</w:t>
        </w:r>
        <w:r w:rsidR="003A2AB4">
          <w:rPr>
            <w:noProof/>
            <w:webHidden/>
          </w:rPr>
          <w:fldChar w:fldCharType="end"/>
        </w:r>
      </w:hyperlink>
    </w:p>
    <w:p w14:paraId="3381EA27" w14:textId="6DA88A09" w:rsidR="003A2AB4" w:rsidRDefault="00BE3794">
      <w:pPr>
        <w:pStyle w:val="Obsah1"/>
        <w:tabs>
          <w:tab w:val="left" w:pos="660"/>
          <w:tab w:val="right" w:leader="dot" w:pos="9062"/>
        </w:tabs>
        <w:rPr>
          <w:rFonts w:eastAsiaTheme="minorEastAsia"/>
          <w:noProof/>
          <w:lang w:eastAsia="cs-CZ"/>
        </w:rPr>
      </w:pPr>
      <w:hyperlink w:anchor="_Toc486411587" w:history="1">
        <w:r w:rsidR="003A2AB4" w:rsidRPr="00024B03">
          <w:rPr>
            <w:rStyle w:val="Hypertextovodkaz"/>
            <w:caps/>
            <w:noProof/>
          </w:rPr>
          <w:t>11.</w:t>
        </w:r>
        <w:r w:rsidR="003A2AB4">
          <w:rPr>
            <w:rFonts w:eastAsiaTheme="minorEastAsia"/>
            <w:noProof/>
            <w:lang w:eastAsia="cs-CZ"/>
          </w:rPr>
          <w:tab/>
        </w:r>
        <w:r w:rsidR="003A2AB4" w:rsidRPr="00024B03">
          <w:rPr>
            <w:rStyle w:val="Hypertextovodkaz"/>
            <w:caps/>
            <w:noProof/>
          </w:rPr>
          <w:t>Analýza a řízení rizik</w:t>
        </w:r>
        <w:r w:rsidR="003A2AB4">
          <w:rPr>
            <w:noProof/>
            <w:webHidden/>
          </w:rPr>
          <w:tab/>
        </w:r>
        <w:r w:rsidR="003A2AB4">
          <w:rPr>
            <w:noProof/>
            <w:webHidden/>
          </w:rPr>
          <w:fldChar w:fldCharType="begin"/>
        </w:r>
        <w:r w:rsidR="003A2AB4">
          <w:rPr>
            <w:noProof/>
            <w:webHidden/>
          </w:rPr>
          <w:instrText xml:space="preserve"> PAGEREF _Toc486411587 \h </w:instrText>
        </w:r>
        <w:r w:rsidR="003A2AB4">
          <w:rPr>
            <w:noProof/>
            <w:webHidden/>
          </w:rPr>
        </w:r>
        <w:r w:rsidR="003A2AB4">
          <w:rPr>
            <w:noProof/>
            <w:webHidden/>
          </w:rPr>
          <w:fldChar w:fldCharType="separate"/>
        </w:r>
        <w:r w:rsidR="003A2AB4">
          <w:rPr>
            <w:noProof/>
            <w:webHidden/>
          </w:rPr>
          <w:t>11</w:t>
        </w:r>
        <w:r w:rsidR="003A2AB4">
          <w:rPr>
            <w:noProof/>
            <w:webHidden/>
          </w:rPr>
          <w:fldChar w:fldCharType="end"/>
        </w:r>
      </w:hyperlink>
    </w:p>
    <w:p w14:paraId="1A00A03B" w14:textId="373BCEDC" w:rsidR="003A2AB4" w:rsidRDefault="00BE3794">
      <w:pPr>
        <w:pStyle w:val="Obsah1"/>
        <w:tabs>
          <w:tab w:val="left" w:pos="660"/>
          <w:tab w:val="right" w:leader="dot" w:pos="9062"/>
        </w:tabs>
        <w:rPr>
          <w:rFonts w:eastAsiaTheme="minorEastAsia"/>
          <w:noProof/>
          <w:lang w:eastAsia="cs-CZ"/>
        </w:rPr>
      </w:pPr>
      <w:hyperlink w:anchor="_Toc486411588" w:history="1">
        <w:r w:rsidR="003A2AB4" w:rsidRPr="00024B03">
          <w:rPr>
            <w:rStyle w:val="Hypertextovodkaz"/>
            <w:caps/>
            <w:noProof/>
          </w:rPr>
          <w:t>12.</w:t>
        </w:r>
        <w:r w:rsidR="003A2AB4">
          <w:rPr>
            <w:rFonts w:eastAsiaTheme="minorEastAsia"/>
            <w:noProof/>
            <w:lang w:eastAsia="cs-CZ"/>
          </w:rPr>
          <w:tab/>
        </w:r>
        <w:r w:rsidR="003A2AB4" w:rsidRPr="00024B03">
          <w:rPr>
            <w:rStyle w:val="Hypertextovodkaz"/>
            <w:caps/>
            <w:noProof/>
          </w:rPr>
          <w:t>Vliv projektu na horizontální principy</w:t>
        </w:r>
        <w:r w:rsidR="003A2AB4">
          <w:rPr>
            <w:noProof/>
            <w:webHidden/>
          </w:rPr>
          <w:tab/>
        </w:r>
        <w:r w:rsidR="003A2AB4">
          <w:rPr>
            <w:noProof/>
            <w:webHidden/>
          </w:rPr>
          <w:fldChar w:fldCharType="begin"/>
        </w:r>
        <w:r w:rsidR="003A2AB4">
          <w:rPr>
            <w:noProof/>
            <w:webHidden/>
          </w:rPr>
          <w:instrText xml:space="preserve"> PAGEREF _Toc486411588 \h </w:instrText>
        </w:r>
        <w:r w:rsidR="003A2AB4">
          <w:rPr>
            <w:noProof/>
            <w:webHidden/>
          </w:rPr>
        </w:r>
        <w:r w:rsidR="003A2AB4">
          <w:rPr>
            <w:noProof/>
            <w:webHidden/>
          </w:rPr>
          <w:fldChar w:fldCharType="separate"/>
        </w:r>
        <w:r w:rsidR="003A2AB4">
          <w:rPr>
            <w:noProof/>
            <w:webHidden/>
          </w:rPr>
          <w:t>12</w:t>
        </w:r>
        <w:r w:rsidR="003A2AB4">
          <w:rPr>
            <w:noProof/>
            <w:webHidden/>
          </w:rPr>
          <w:fldChar w:fldCharType="end"/>
        </w:r>
      </w:hyperlink>
    </w:p>
    <w:p w14:paraId="250FA48B" w14:textId="2747B057" w:rsidR="003A2AB4" w:rsidRDefault="00BE3794">
      <w:pPr>
        <w:pStyle w:val="Obsah1"/>
        <w:tabs>
          <w:tab w:val="left" w:pos="660"/>
          <w:tab w:val="right" w:leader="dot" w:pos="9062"/>
        </w:tabs>
        <w:rPr>
          <w:rFonts w:eastAsiaTheme="minorEastAsia"/>
          <w:noProof/>
          <w:lang w:eastAsia="cs-CZ"/>
        </w:rPr>
      </w:pPr>
      <w:hyperlink w:anchor="_Toc486411589" w:history="1">
        <w:r w:rsidR="003A2AB4" w:rsidRPr="00024B03">
          <w:rPr>
            <w:rStyle w:val="Hypertextovodkaz"/>
            <w:caps/>
            <w:noProof/>
          </w:rPr>
          <w:t>13.</w:t>
        </w:r>
        <w:r w:rsidR="003A2AB4">
          <w:rPr>
            <w:rFonts w:eastAsiaTheme="minorEastAsia"/>
            <w:noProof/>
            <w:lang w:eastAsia="cs-CZ"/>
          </w:rPr>
          <w:tab/>
        </w:r>
        <w:r w:rsidR="003A2AB4" w:rsidRPr="00024B03">
          <w:rPr>
            <w:rStyle w:val="Hypertextovodkaz"/>
            <w:caps/>
            <w:noProof/>
          </w:rPr>
          <w:t>udržitelnost projektu</w:t>
        </w:r>
        <w:r w:rsidR="003A2AB4">
          <w:rPr>
            <w:noProof/>
            <w:webHidden/>
          </w:rPr>
          <w:tab/>
        </w:r>
        <w:r w:rsidR="003A2AB4">
          <w:rPr>
            <w:noProof/>
            <w:webHidden/>
          </w:rPr>
          <w:fldChar w:fldCharType="begin"/>
        </w:r>
        <w:r w:rsidR="003A2AB4">
          <w:rPr>
            <w:noProof/>
            <w:webHidden/>
          </w:rPr>
          <w:instrText xml:space="preserve"> PAGEREF _Toc486411589 \h </w:instrText>
        </w:r>
        <w:r w:rsidR="003A2AB4">
          <w:rPr>
            <w:noProof/>
            <w:webHidden/>
          </w:rPr>
        </w:r>
        <w:r w:rsidR="003A2AB4">
          <w:rPr>
            <w:noProof/>
            <w:webHidden/>
          </w:rPr>
          <w:fldChar w:fldCharType="separate"/>
        </w:r>
        <w:r w:rsidR="003A2AB4">
          <w:rPr>
            <w:noProof/>
            <w:webHidden/>
          </w:rPr>
          <w:t>12</w:t>
        </w:r>
        <w:r w:rsidR="003A2AB4">
          <w:rPr>
            <w:noProof/>
            <w:webHidden/>
          </w:rPr>
          <w:fldChar w:fldCharType="end"/>
        </w:r>
      </w:hyperlink>
    </w:p>
    <w:p w14:paraId="6428294F" w14:textId="2E32DF77" w:rsidR="003A2AB4" w:rsidRDefault="00BE3794">
      <w:pPr>
        <w:pStyle w:val="Obsah1"/>
        <w:tabs>
          <w:tab w:val="left" w:pos="660"/>
          <w:tab w:val="right" w:leader="dot" w:pos="9062"/>
        </w:tabs>
        <w:rPr>
          <w:rFonts w:eastAsiaTheme="minorEastAsia"/>
          <w:noProof/>
          <w:lang w:eastAsia="cs-CZ"/>
        </w:rPr>
      </w:pPr>
      <w:hyperlink w:anchor="_Toc486411590" w:history="1">
        <w:r w:rsidR="003A2AB4" w:rsidRPr="00024B03">
          <w:rPr>
            <w:rStyle w:val="Hypertextovodkaz"/>
            <w:caps/>
            <w:noProof/>
          </w:rPr>
          <w:t>14.</w:t>
        </w:r>
        <w:r w:rsidR="003A2AB4">
          <w:rPr>
            <w:rFonts w:eastAsiaTheme="minorEastAsia"/>
            <w:noProof/>
            <w:lang w:eastAsia="cs-CZ"/>
          </w:rPr>
          <w:tab/>
        </w:r>
        <w:r w:rsidR="003A2AB4" w:rsidRPr="00024B03">
          <w:rPr>
            <w:rStyle w:val="Hypertextovodkaz"/>
            <w:caps/>
            <w:noProof/>
          </w:rPr>
          <w:t>Externí efekty socioekonomické analýzy</w:t>
        </w:r>
        <w:r w:rsidR="003A2AB4">
          <w:rPr>
            <w:noProof/>
            <w:webHidden/>
          </w:rPr>
          <w:tab/>
        </w:r>
        <w:r w:rsidR="003A2AB4">
          <w:rPr>
            <w:noProof/>
            <w:webHidden/>
          </w:rPr>
          <w:fldChar w:fldCharType="begin"/>
        </w:r>
        <w:r w:rsidR="003A2AB4">
          <w:rPr>
            <w:noProof/>
            <w:webHidden/>
          </w:rPr>
          <w:instrText xml:space="preserve"> PAGEREF _Toc486411590 \h </w:instrText>
        </w:r>
        <w:r w:rsidR="003A2AB4">
          <w:rPr>
            <w:noProof/>
            <w:webHidden/>
          </w:rPr>
        </w:r>
        <w:r w:rsidR="003A2AB4">
          <w:rPr>
            <w:noProof/>
            <w:webHidden/>
          </w:rPr>
          <w:fldChar w:fldCharType="separate"/>
        </w:r>
        <w:r w:rsidR="003A2AB4">
          <w:rPr>
            <w:noProof/>
            <w:webHidden/>
          </w:rPr>
          <w:t>13</w:t>
        </w:r>
        <w:r w:rsidR="003A2AB4">
          <w:rPr>
            <w:noProof/>
            <w:webHidden/>
          </w:rPr>
          <w:fldChar w:fldCharType="end"/>
        </w:r>
      </w:hyperlink>
    </w:p>
    <w:p w14:paraId="11589C70" w14:textId="3DA5FDAA" w:rsidR="008C50AE" w:rsidRDefault="008C50AE" w:rsidP="008C50AE">
      <w:r>
        <w:fldChar w:fldCharType="end"/>
      </w:r>
    </w:p>
    <w:p w14:paraId="0F7627B8" w14:textId="77777777" w:rsidR="008C50AE" w:rsidRDefault="008C50AE" w:rsidP="008C50AE">
      <w:r>
        <w:br w:type="page"/>
      </w:r>
    </w:p>
    <w:p w14:paraId="42DE65B5" w14:textId="77777777" w:rsidR="008C50AE" w:rsidRPr="004A323F" w:rsidRDefault="008C50AE" w:rsidP="008C50AE">
      <w:pPr>
        <w:pStyle w:val="Nadpis1"/>
        <w:numPr>
          <w:ilvl w:val="0"/>
          <w:numId w:val="2"/>
        </w:numPr>
        <w:ind w:left="851" w:hanging="567"/>
        <w:jc w:val="both"/>
        <w:rPr>
          <w:caps/>
        </w:rPr>
      </w:pPr>
      <w:bookmarkStart w:id="6" w:name="_Toc486411577"/>
      <w:r w:rsidRPr="004A323F">
        <w:rPr>
          <w:caps/>
        </w:rPr>
        <w:lastRenderedPageBreak/>
        <w:t>ÚVODNÍ INFORMACE</w:t>
      </w:r>
      <w:r>
        <w:rPr>
          <w:caps/>
        </w:rPr>
        <w:t xml:space="preserve"> </w:t>
      </w:r>
      <w:r w:rsidR="000433A3">
        <w:rPr>
          <w:caps/>
        </w:rPr>
        <w:t>o zpracovateli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2C6EF2C6" w14:textId="77777777" w:rsidTr="007512C5">
        <w:trPr>
          <w:trHeight w:val="601"/>
        </w:trPr>
        <w:tc>
          <w:tcPr>
            <w:tcW w:w="3216" w:type="dxa"/>
            <w:vAlign w:val="center"/>
          </w:tcPr>
          <w:p w14:paraId="68F09C81" w14:textId="77777777" w:rsidR="008C50AE" w:rsidRDefault="008C50AE" w:rsidP="007512C5">
            <w:pPr>
              <w:tabs>
                <w:tab w:val="left" w:pos="0"/>
              </w:tabs>
            </w:pPr>
            <w:r>
              <w:t xml:space="preserve">Obchodní jméno, sídlo, IČ a DIČ zpracovatele </w:t>
            </w:r>
          </w:p>
        </w:tc>
        <w:tc>
          <w:tcPr>
            <w:tcW w:w="4961" w:type="dxa"/>
            <w:vAlign w:val="center"/>
          </w:tcPr>
          <w:p w14:paraId="71B0F333" w14:textId="77777777" w:rsidR="008C50AE" w:rsidRDefault="008C50AE" w:rsidP="007512C5"/>
        </w:tc>
      </w:tr>
      <w:tr w:rsidR="008C50AE" w14:paraId="0FEECB35" w14:textId="77777777" w:rsidTr="007512C5">
        <w:trPr>
          <w:trHeight w:val="601"/>
        </w:trPr>
        <w:tc>
          <w:tcPr>
            <w:tcW w:w="3216" w:type="dxa"/>
            <w:vAlign w:val="center"/>
          </w:tcPr>
          <w:p w14:paraId="37646A86" w14:textId="77777777" w:rsidR="008C50AE" w:rsidRDefault="008C50AE" w:rsidP="007512C5">
            <w:pPr>
              <w:tabs>
                <w:tab w:val="left" w:pos="0"/>
              </w:tabs>
            </w:pPr>
            <w:r>
              <w:t>Členové zpracovatelského týmu, jejich role a kontakty</w:t>
            </w:r>
          </w:p>
        </w:tc>
        <w:tc>
          <w:tcPr>
            <w:tcW w:w="4961" w:type="dxa"/>
            <w:vAlign w:val="center"/>
          </w:tcPr>
          <w:p w14:paraId="2257734B" w14:textId="77777777" w:rsidR="008C50AE" w:rsidRDefault="008C50AE" w:rsidP="007512C5"/>
        </w:tc>
      </w:tr>
      <w:tr w:rsidR="008C50AE" w14:paraId="185BCEEF" w14:textId="77777777" w:rsidTr="007512C5">
        <w:trPr>
          <w:trHeight w:val="601"/>
        </w:trPr>
        <w:tc>
          <w:tcPr>
            <w:tcW w:w="3216" w:type="dxa"/>
            <w:vAlign w:val="center"/>
          </w:tcPr>
          <w:p w14:paraId="56F66441" w14:textId="77777777" w:rsidR="008C50AE" w:rsidRDefault="008C50AE" w:rsidP="007512C5">
            <w:pPr>
              <w:tabs>
                <w:tab w:val="left" w:pos="0"/>
              </w:tabs>
            </w:pPr>
            <w:r>
              <w:t>Datum vypracování</w:t>
            </w:r>
          </w:p>
        </w:tc>
        <w:tc>
          <w:tcPr>
            <w:tcW w:w="4961" w:type="dxa"/>
            <w:vAlign w:val="center"/>
          </w:tcPr>
          <w:p w14:paraId="4570EDB3" w14:textId="77777777" w:rsidR="008C50AE" w:rsidRDefault="008C50AE" w:rsidP="007512C5"/>
        </w:tc>
      </w:tr>
    </w:tbl>
    <w:p w14:paraId="151E77AD" w14:textId="77777777" w:rsidR="008C50AE" w:rsidRPr="004A323F" w:rsidRDefault="008C50AE" w:rsidP="008C50AE">
      <w:pPr>
        <w:pStyle w:val="Nadpis1"/>
        <w:numPr>
          <w:ilvl w:val="0"/>
          <w:numId w:val="2"/>
        </w:numPr>
        <w:ind w:left="851" w:hanging="567"/>
        <w:jc w:val="both"/>
        <w:rPr>
          <w:caps/>
        </w:rPr>
      </w:pPr>
      <w:bookmarkStart w:id="7" w:name="_Toc486411578"/>
      <w:r w:rsidRPr="004A323F">
        <w:rPr>
          <w:caps/>
        </w:rPr>
        <w:t>ZÁKLADNÍ INFORMACE O ŽADATELI</w:t>
      </w:r>
      <w:bookmarkEnd w:id="7"/>
    </w:p>
    <w:tbl>
      <w:tblPr>
        <w:tblStyle w:val="Mkatabulky"/>
        <w:tblW w:w="0" w:type="auto"/>
        <w:tblInd w:w="720" w:type="dxa"/>
        <w:tblLook w:val="04A0" w:firstRow="1" w:lastRow="0" w:firstColumn="1" w:lastColumn="0" w:noHBand="0" w:noVBand="1"/>
      </w:tblPr>
      <w:tblGrid>
        <w:gridCol w:w="3216"/>
        <w:gridCol w:w="4961"/>
      </w:tblGrid>
      <w:tr w:rsidR="008C50AE" w14:paraId="0CA2F698" w14:textId="77777777" w:rsidTr="007512C5">
        <w:trPr>
          <w:trHeight w:val="601"/>
        </w:trPr>
        <w:tc>
          <w:tcPr>
            <w:tcW w:w="3216" w:type="dxa"/>
            <w:vAlign w:val="center"/>
          </w:tcPr>
          <w:p w14:paraId="4CE1DAF3" w14:textId="77777777" w:rsidR="008C50AE" w:rsidRDefault="008C50AE" w:rsidP="007512C5">
            <w:pPr>
              <w:tabs>
                <w:tab w:val="left" w:pos="0"/>
              </w:tabs>
            </w:pPr>
            <w:r>
              <w:t>Obchodní jméno, sídlo, IČ a DIČ žadatele</w:t>
            </w:r>
          </w:p>
        </w:tc>
        <w:tc>
          <w:tcPr>
            <w:tcW w:w="4961" w:type="dxa"/>
            <w:vAlign w:val="center"/>
          </w:tcPr>
          <w:p w14:paraId="0F997179" w14:textId="77777777" w:rsidR="008C50AE" w:rsidRDefault="008C50AE" w:rsidP="007512C5"/>
        </w:tc>
      </w:tr>
      <w:tr w:rsidR="008C50AE" w14:paraId="22EFA650" w14:textId="77777777" w:rsidTr="007512C5">
        <w:trPr>
          <w:trHeight w:val="601"/>
        </w:trPr>
        <w:tc>
          <w:tcPr>
            <w:tcW w:w="3216" w:type="dxa"/>
            <w:vAlign w:val="center"/>
          </w:tcPr>
          <w:p w14:paraId="62DACB35" w14:textId="77777777" w:rsidR="008C50AE" w:rsidRDefault="008C50AE" w:rsidP="007512C5">
            <w:pPr>
              <w:tabs>
                <w:tab w:val="left" w:pos="0"/>
              </w:tabs>
            </w:pPr>
            <w:r>
              <w:t>Jméno, příjmení a kontakt na statutárního zástupce</w:t>
            </w:r>
          </w:p>
        </w:tc>
        <w:tc>
          <w:tcPr>
            <w:tcW w:w="4961" w:type="dxa"/>
            <w:vAlign w:val="center"/>
          </w:tcPr>
          <w:p w14:paraId="7EB28D9C" w14:textId="77777777" w:rsidR="008C50AE" w:rsidRDefault="008C50AE" w:rsidP="007512C5"/>
        </w:tc>
      </w:tr>
      <w:tr w:rsidR="008C50AE" w14:paraId="1A74A887" w14:textId="77777777" w:rsidTr="007512C5">
        <w:trPr>
          <w:trHeight w:val="601"/>
        </w:trPr>
        <w:tc>
          <w:tcPr>
            <w:tcW w:w="3216" w:type="dxa"/>
            <w:vAlign w:val="center"/>
          </w:tcPr>
          <w:p w14:paraId="5ECC22A7" w14:textId="77777777" w:rsidR="008C50AE" w:rsidRDefault="008C50AE" w:rsidP="007512C5">
            <w:pPr>
              <w:tabs>
                <w:tab w:val="left" w:pos="0"/>
              </w:tabs>
            </w:pPr>
            <w:r>
              <w:t>Jméno, příjmení a kontakt na kontaktní osobu pro projekt</w:t>
            </w:r>
          </w:p>
        </w:tc>
        <w:tc>
          <w:tcPr>
            <w:tcW w:w="4961" w:type="dxa"/>
            <w:vAlign w:val="center"/>
          </w:tcPr>
          <w:p w14:paraId="585A4778" w14:textId="77777777" w:rsidR="008C50AE" w:rsidRDefault="008C50AE" w:rsidP="007512C5"/>
        </w:tc>
      </w:tr>
      <w:tr w:rsidR="008C50AE" w14:paraId="4B79EBAB" w14:textId="77777777" w:rsidTr="007512C5">
        <w:trPr>
          <w:trHeight w:val="601"/>
        </w:trPr>
        <w:tc>
          <w:tcPr>
            <w:tcW w:w="3216" w:type="dxa"/>
            <w:vAlign w:val="center"/>
          </w:tcPr>
          <w:p w14:paraId="08720608"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195E2338" w14:textId="77777777" w:rsidR="008C50AE" w:rsidRDefault="008C50AE" w:rsidP="007512C5"/>
        </w:tc>
      </w:tr>
      <w:tr w:rsidR="008C50AE" w14:paraId="3DFCF3C4" w14:textId="77777777" w:rsidTr="007512C5">
        <w:trPr>
          <w:trHeight w:val="601"/>
        </w:trPr>
        <w:tc>
          <w:tcPr>
            <w:tcW w:w="3216" w:type="dxa"/>
            <w:vAlign w:val="center"/>
          </w:tcPr>
          <w:p w14:paraId="1F52CE2C" w14:textId="77777777" w:rsidR="008C50AE" w:rsidRDefault="008C50AE" w:rsidP="007512C5">
            <w:pPr>
              <w:tabs>
                <w:tab w:val="left" w:pos="0"/>
              </w:tabs>
            </w:pPr>
            <w:r>
              <w:t>Název projektu</w:t>
            </w:r>
          </w:p>
        </w:tc>
        <w:tc>
          <w:tcPr>
            <w:tcW w:w="4961" w:type="dxa"/>
            <w:vAlign w:val="center"/>
          </w:tcPr>
          <w:p w14:paraId="46BC39A9" w14:textId="77777777" w:rsidR="008C50AE" w:rsidRDefault="008C50AE" w:rsidP="007512C5"/>
        </w:tc>
      </w:tr>
    </w:tbl>
    <w:p w14:paraId="2C208B35" w14:textId="77777777" w:rsidR="008C50AE" w:rsidRPr="004A323F" w:rsidRDefault="008C50AE" w:rsidP="008C50AE">
      <w:pPr>
        <w:pStyle w:val="Nadpis1"/>
        <w:numPr>
          <w:ilvl w:val="0"/>
          <w:numId w:val="2"/>
        </w:numPr>
        <w:ind w:left="851" w:hanging="567"/>
        <w:jc w:val="both"/>
        <w:rPr>
          <w:caps/>
        </w:rPr>
      </w:pPr>
      <w:bookmarkStart w:id="8" w:name="_Toc486411579"/>
      <w:r w:rsidRPr="004A323F">
        <w:rPr>
          <w:caps/>
        </w:rPr>
        <w:t>Charakteristika projektu a jeho soulad s programem</w:t>
      </w:r>
      <w:bookmarkEnd w:id="8"/>
    </w:p>
    <w:p w14:paraId="77894465" w14:textId="77777777" w:rsidR="00E7592E" w:rsidRDefault="00E7592E" w:rsidP="00F72CC3">
      <w:pPr>
        <w:pStyle w:val="Odstavecseseznamem"/>
        <w:numPr>
          <w:ilvl w:val="0"/>
          <w:numId w:val="1"/>
        </w:numPr>
        <w:ind w:left="714" w:hanging="357"/>
        <w:jc w:val="both"/>
      </w:pPr>
      <w:r>
        <w:t>Místo realizace projektu a rozsah území, pro které bude projekt zajišťovat služby.</w:t>
      </w:r>
    </w:p>
    <w:p w14:paraId="6811D638" w14:textId="77777777" w:rsidR="00E7592E" w:rsidRDefault="00E7592E" w:rsidP="00F72CC3">
      <w:pPr>
        <w:pStyle w:val="Odstavecseseznamem"/>
        <w:numPr>
          <w:ilvl w:val="0"/>
          <w:numId w:val="1"/>
        </w:numPr>
        <w:ind w:left="714" w:hanging="357"/>
      </w:pPr>
      <w:r>
        <w:t>Popis cílových skupin projektu.</w:t>
      </w:r>
    </w:p>
    <w:p w14:paraId="0F54022E" w14:textId="77777777" w:rsidR="001D4AAF" w:rsidRDefault="001D4AAF" w:rsidP="00F72CC3">
      <w:pPr>
        <w:pStyle w:val="Odstavecseseznamem"/>
        <w:numPr>
          <w:ilvl w:val="0"/>
          <w:numId w:val="1"/>
        </w:numPr>
        <w:ind w:left="714" w:hanging="357"/>
        <w:jc w:val="both"/>
      </w:pPr>
      <w:r>
        <w:t>Identifikace dopadů a přínosů projektu s důrazem na cílové skupiny a jejich kvantifikace, pokud lze dopady vyčíslit.</w:t>
      </w:r>
    </w:p>
    <w:p w14:paraId="24E45E67" w14:textId="77777777" w:rsidR="00E7592E" w:rsidRDefault="00E7592E" w:rsidP="00F72CC3">
      <w:pPr>
        <w:pStyle w:val="Odstavecseseznamem"/>
        <w:numPr>
          <w:ilvl w:val="0"/>
          <w:numId w:val="1"/>
        </w:numPr>
        <w:ind w:left="714" w:hanging="357"/>
        <w:jc w:val="both"/>
      </w:pPr>
      <w:r>
        <w:t>Popis cílů a výsledků projektu a jejich příspěvku k naplňování specifického cíle 2.1.</w:t>
      </w:r>
    </w:p>
    <w:p w14:paraId="68065807" w14:textId="77777777" w:rsidR="00B25E5A" w:rsidRDefault="00E7592E" w:rsidP="00F72CC3">
      <w:pPr>
        <w:pStyle w:val="Odstavecseseznamem"/>
        <w:numPr>
          <w:ilvl w:val="0"/>
          <w:numId w:val="1"/>
        </w:numPr>
        <w:ind w:left="714" w:hanging="357"/>
        <w:jc w:val="both"/>
      </w:pPr>
      <w:r>
        <w:t>P</w:t>
      </w:r>
      <w:r w:rsidRPr="0021750B">
        <w:t>roblémy, které</w:t>
      </w:r>
      <w:r>
        <w:t xml:space="preserve"> má realizace projektu vyřešit</w:t>
      </w:r>
      <w:r w:rsidR="00B25E5A">
        <w:t xml:space="preserve"> </w:t>
      </w:r>
      <w:r w:rsidR="00B25E5A" w:rsidRPr="005B64B6">
        <w:t>a důvod</w:t>
      </w:r>
      <w:r w:rsidR="00B25E5A">
        <w:t>y, proč</w:t>
      </w:r>
      <w:r w:rsidR="00B25E5A" w:rsidRPr="005B64B6">
        <w:t xml:space="preserve"> </w:t>
      </w:r>
      <w:r w:rsidR="00B25E5A">
        <w:t xml:space="preserve">je </w:t>
      </w:r>
      <w:r w:rsidR="00B25E5A" w:rsidRPr="005B64B6">
        <w:t>problematik</w:t>
      </w:r>
      <w:r w:rsidR="00B25E5A">
        <w:t>a považována za prioritní.</w:t>
      </w:r>
      <w:r w:rsidR="00B25E5A" w:rsidRPr="005B64B6">
        <w:t xml:space="preserve"> </w:t>
      </w:r>
    </w:p>
    <w:p w14:paraId="566BF0BD" w14:textId="7D68903A" w:rsidR="00E7592E" w:rsidRDefault="00E7592E" w:rsidP="00F72CC3">
      <w:pPr>
        <w:pStyle w:val="Odstavecseseznamem"/>
        <w:numPr>
          <w:ilvl w:val="0"/>
          <w:numId w:val="1"/>
        </w:numPr>
        <w:ind w:left="714" w:hanging="357"/>
      </w:pPr>
      <w:r w:rsidRPr="00867267">
        <w:t>Popis synergických nebo komplementárních vazeb na realizované/zrealizované či plánované projekty</w:t>
      </w:r>
      <w:del w:id="9" w:author="Habová Soňa" w:date="2018-11-29T08:08:00Z">
        <w:r w:rsidRPr="00867267" w:rsidDel="00302295">
          <w:delText xml:space="preserve"> </w:delText>
        </w:r>
      </w:del>
      <w:r w:rsidRPr="00867267">
        <w:t>/</w:t>
      </w:r>
      <w:del w:id="10" w:author="Habová Soňa" w:date="2018-11-29T08:08:00Z">
        <w:r w:rsidRPr="00867267" w:rsidDel="00302295">
          <w:delText xml:space="preserve"> </w:delText>
        </w:r>
      </w:del>
      <w:r w:rsidRPr="00867267">
        <w:t>investiční akce</w:t>
      </w:r>
      <w:r>
        <w:t xml:space="preserve"> (pokud je relevantní)</w:t>
      </w:r>
      <w:r w:rsidRPr="00867267">
        <w:t>.</w:t>
      </w:r>
    </w:p>
    <w:p w14:paraId="05FF6798" w14:textId="77777777" w:rsidR="00E7592E" w:rsidRPr="004A323F" w:rsidRDefault="00E7592E" w:rsidP="00E7592E">
      <w:pPr>
        <w:pStyle w:val="Nadpis1"/>
        <w:numPr>
          <w:ilvl w:val="0"/>
          <w:numId w:val="2"/>
        </w:numPr>
        <w:jc w:val="both"/>
        <w:rPr>
          <w:caps/>
        </w:rPr>
      </w:pPr>
      <w:bookmarkStart w:id="11" w:name="_Toc486411580"/>
      <w:r w:rsidRPr="004A323F">
        <w:rPr>
          <w:caps/>
        </w:rPr>
        <w:t>Podrobný popis projektu</w:t>
      </w:r>
      <w:bookmarkEnd w:id="11"/>
    </w:p>
    <w:p w14:paraId="3235D908" w14:textId="77777777" w:rsidR="00E7592E" w:rsidRDefault="00E7592E" w:rsidP="00E7592E">
      <w:pPr>
        <w:pStyle w:val="Odstavecseseznamem"/>
        <w:numPr>
          <w:ilvl w:val="0"/>
          <w:numId w:val="1"/>
        </w:numPr>
        <w:ind w:left="360" w:firstLine="66"/>
        <w:jc w:val="both"/>
      </w:pPr>
      <w:r>
        <w:t>Výchozí stav – popis výchozí</w:t>
      </w:r>
      <w:r w:rsidDel="005E4C33">
        <w:t xml:space="preserve"> </w:t>
      </w:r>
      <w:r>
        <w:t>situace.</w:t>
      </w:r>
    </w:p>
    <w:p w14:paraId="56D3E531" w14:textId="77777777" w:rsidR="00E7592E" w:rsidRDefault="00E7592E" w:rsidP="00E7592E">
      <w:pPr>
        <w:pStyle w:val="Odstavecseseznamem"/>
        <w:numPr>
          <w:ilvl w:val="0"/>
          <w:numId w:val="1"/>
        </w:numPr>
        <w:jc w:val="both"/>
      </w:pPr>
      <w:r>
        <w:t>Popis nulové (srovnávací) varianty. Jedná se o variantu, v případě, že projekt nebude realizován.</w:t>
      </w:r>
    </w:p>
    <w:p w14:paraId="1A0C681D" w14:textId="77777777" w:rsidR="00E7592E" w:rsidRDefault="00E7592E" w:rsidP="00E7592E">
      <w:pPr>
        <w:pStyle w:val="Odstavecseseznamem"/>
        <w:numPr>
          <w:ilvl w:val="0"/>
          <w:numId w:val="1"/>
        </w:numPr>
        <w:jc w:val="both"/>
      </w:pPr>
      <w:r>
        <w:t xml:space="preserve">Podrobný popis investiční varianty projektu (jedná se o variantu, při níž je projekt financován z IROP): </w:t>
      </w:r>
    </w:p>
    <w:p w14:paraId="6902D5CF" w14:textId="77777777" w:rsidR="00E7592E" w:rsidRDefault="00E7592E" w:rsidP="00E7592E">
      <w:pPr>
        <w:pStyle w:val="Odstavecseseznamem"/>
        <w:numPr>
          <w:ilvl w:val="1"/>
          <w:numId w:val="1"/>
        </w:numPr>
        <w:jc w:val="both"/>
      </w:pPr>
      <w:r>
        <w:lastRenderedPageBreak/>
        <w:t>popis realizace hlavních aktivit projektu</w:t>
      </w:r>
      <w:r w:rsidR="001C02C8">
        <w:t xml:space="preserve"> v souladu s kapitolou 3.2.2 Specifických pravidel</w:t>
      </w:r>
      <w:r>
        <w:t>,</w:t>
      </w:r>
    </w:p>
    <w:p w14:paraId="2CD145A9" w14:textId="77777777" w:rsidR="00E7592E" w:rsidRDefault="00E7592E" w:rsidP="00E7592E">
      <w:pPr>
        <w:pStyle w:val="Odstavecseseznamem"/>
        <w:numPr>
          <w:ilvl w:val="1"/>
          <w:numId w:val="1"/>
        </w:numPr>
        <w:jc w:val="both"/>
      </w:pPr>
      <w:r>
        <w:t>popis realizace vedlejších aktivit projektu</w:t>
      </w:r>
      <w:r w:rsidR="001C02C8">
        <w:t xml:space="preserve"> v souladu s kapitolou 3.2.2 Specifických pravidel</w:t>
      </w:r>
      <w:r>
        <w:t>,</w:t>
      </w:r>
    </w:p>
    <w:p w14:paraId="736A279A" w14:textId="77777777" w:rsidR="001D4AAF" w:rsidRDefault="001D4AAF" w:rsidP="001D4AAF">
      <w:pPr>
        <w:pStyle w:val="Odstavecseseznamem"/>
        <w:numPr>
          <w:ilvl w:val="1"/>
          <w:numId w:val="1"/>
        </w:numPr>
        <w:jc w:val="both"/>
      </w:pPr>
      <w:r>
        <w:t xml:space="preserve">pokud budou sociální služby poskytovány mimo území </w:t>
      </w:r>
      <w:r w:rsidR="00371EA4">
        <w:t>IPRÚ</w:t>
      </w:r>
      <w:r>
        <w:t xml:space="preserve"> (výjezd terénních služeb za hranici </w:t>
      </w:r>
      <w:r w:rsidR="00371EA4">
        <w:t>IPRÚ</w:t>
      </w:r>
      <w:r>
        <w:t xml:space="preserve"> nebo svoz klientů ambulantních služeb z území mimo </w:t>
      </w:r>
      <w:r w:rsidR="00371EA4">
        <w:t>IPRÚ</w:t>
      </w:r>
      <w:r>
        <w:t xml:space="preserve">) vyjádřete procentní podíl služeb poskytovaných mimo </w:t>
      </w:r>
      <w:r w:rsidR="00371EA4">
        <w:t>IPRÚ</w:t>
      </w:r>
      <w:r>
        <w:t xml:space="preserve"> a postup zdůvodněte.</w:t>
      </w:r>
    </w:p>
    <w:p w14:paraId="4A7E3C86" w14:textId="77777777" w:rsidR="00E7592E" w:rsidRDefault="00E7592E" w:rsidP="00E7592E">
      <w:pPr>
        <w:pStyle w:val="Odstavecseseznamem"/>
        <w:numPr>
          <w:ilvl w:val="1"/>
          <w:numId w:val="1"/>
        </w:numPr>
        <w:jc w:val="both"/>
      </w:pPr>
      <w:r>
        <w:t>popis ukončení realizace projektu, např. kolaudace, uvedení do provozu,</w:t>
      </w:r>
    </w:p>
    <w:p w14:paraId="67E4CB00" w14:textId="77777777" w:rsidR="00E7592E" w:rsidRDefault="00E7592E" w:rsidP="00E7592E">
      <w:pPr>
        <w:pStyle w:val="Odstavecseseznamem"/>
        <w:numPr>
          <w:ilvl w:val="1"/>
          <w:numId w:val="1"/>
        </w:numPr>
        <w:jc w:val="both"/>
      </w:pPr>
      <w:r>
        <w:t>konečný stav – podrobný popis po realizaci projektu.</w:t>
      </w:r>
    </w:p>
    <w:p w14:paraId="4F4CB589" w14:textId="77777777" w:rsidR="00E7592E" w:rsidRDefault="00E7592E" w:rsidP="00E7592E">
      <w:pPr>
        <w:pStyle w:val="Odstavecseseznamem"/>
        <w:numPr>
          <w:ilvl w:val="0"/>
          <w:numId w:val="1"/>
        </w:numPr>
        <w:jc w:val="both"/>
      </w:pPr>
      <w:r>
        <w:t>Časový harmonogram realizace podle etap:</w:t>
      </w:r>
    </w:p>
    <w:p w14:paraId="4CDD303F" w14:textId="77777777" w:rsidR="00E7592E" w:rsidRDefault="00E7592E" w:rsidP="00E7592E">
      <w:pPr>
        <w:pStyle w:val="Odstavecseseznamem"/>
        <w:numPr>
          <w:ilvl w:val="1"/>
          <w:numId w:val="1"/>
        </w:numPr>
        <w:jc w:val="both"/>
      </w:pPr>
      <w:r>
        <w:t xml:space="preserve">časová období, zvýraznění počátku a konce etapy, </w:t>
      </w:r>
      <w:r w:rsidR="00FC47E2">
        <w:t>popis realizace projektu v jednotlivých etapách</w:t>
      </w:r>
      <w:r>
        <w:t xml:space="preserve">, </w:t>
      </w:r>
    </w:p>
    <w:p w14:paraId="5C90B4CE" w14:textId="77777777" w:rsidR="00E7592E" w:rsidRDefault="00E7592E" w:rsidP="00E7592E">
      <w:pPr>
        <w:pStyle w:val="Odstavecseseznamem"/>
        <w:numPr>
          <w:ilvl w:val="1"/>
          <w:numId w:val="1"/>
        </w:numPr>
        <w:jc w:val="both"/>
      </w:pPr>
      <w:r>
        <w:t>hlavní termíny zahájení a ukončení realizace projektu.</w:t>
      </w:r>
    </w:p>
    <w:p w14:paraId="36752D76" w14:textId="77777777" w:rsidR="00E7592E" w:rsidRPr="00F11638" w:rsidRDefault="00E7592E" w:rsidP="00E7592E">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485DCD8D" w14:textId="77777777" w:rsidR="00E7592E" w:rsidRPr="00F11638" w:rsidRDefault="00E7592E" w:rsidP="00E7592E">
      <w:pPr>
        <w:pStyle w:val="Odstavecseseznamem"/>
        <w:numPr>
          <w:ilvl w:val="1"/>
          <w:numId w:val="1"/>
        </w:numPr>
        <w:jc w:val="both"/>
      </w:pPr>
      <w:r>
        <w:t xml:space="preserve">výčet a popis všech </w:t>
      </w:r>
      <w:r w:rsidRPr="00F11638">
        <w:t>negativních dopadů realizace a provozu projektu</w:t>
      </w:r>
      <w:r>
        <w:t xml:space="preserve">, </w:t>
      </w:r>
    </w:p>
    <w:p w14:paraId="51A37137" w14:textId="77777777" w:rsidR="00E7592E" w:rsidRPr="00F11638" w:rsidRDefault="00E7592E" w:rsidP="00E7592E">
      <w:pPr>
        <w:pStyle w:val="Odstavecseseznamem"/>
        <w:numPr>
          <w:ilvl w:val="1"/>
          <w:numId w:val="1"/>
        </w:numPr>
        <w:jc w:val="both"/>
      </w:pPr>
      <w:r w:rsidRPr="00F11638">
        <w:t xml:space="preserve">návrhy na </w:t>
      </w:r>
      <w:r>
        <w:t>eliminaci</w:t>
      </w:r>
      <w:r w:rsidRPr="00F11638">
        <w:t xml:space="preserve"> negativních dopadů. </w:t>
      </w:r>
    </w:p>
    <w:p w14:paraId="063B2067" w14:textId="77777777" w:rsidR="00E7592E" w:rsidRDefault="00E7592E" w:rsidP="00E7592E">
      <w:pPr>
        <w:pStyle w:val="Odstavecseseznamem"/>
        <w:numPr>
          <w:ilvl w:val="0"/>
          <w:numId w:val="1"/>
        </w:numPr>
        <w:jc w:val="both"/>
      </w:pPr>
      <w:r>
        <w:t>Pokud existují, popis vazeb na předchozí a navazující projekty a záměry.</w:t>
      </w:r>
    </w:p>
    <w:p w14:paraId="2556C598" w14:textId="77777777" w:rsidR="00E7592E" w:rsidRDefault="00E7592E" w:rsidP="00E7592E">
      <w:pPr>
        <w:pStyle w:val="Odstavecseseznamem"/>
        <w:numPr>
          <w:ilvl w:val="0"/>
          <w:numId w:val="1"/>
        </w:numPr>
        <w:jc w:val="both"/>
      </w:pPr>
      <w:r>
        <w:t>Návaznost projektu na další aktivity žadatele.</w:t>
      </w:r>
    </w:p>
    <w:p w14:paraId="0CE71836" w14:textId="77777777" w:rsidR="00E7592E" w:rsidRPr="005B64B6" w:rsidRDefault="00E7592E" w:rsidP="00E7592E">
      <w:pPr>
        <w:pStyle w:val="Nadpis1"/>
        <w:numPr>
          <w:ilvl w:val="0"/>
          <w:numId w:val="2"/>
        </w:numPr>
        <w:jc w:val="both"/>
        <w:rPr>
          <w:caps/>
        </w:rPr>
      </w:pPr>
      <w:bookmarkStart w:id="12" w:name="_Toc486411581"/>
      <w:r w:rsidRPr="005B64B6">
        <w:rPr>
          <w:caps/>
        </w:rPr>
        <w:t>ZDŮVODNĚNÍ POTŘEBNOSTI REALIZACE PROJEKTU</w:t>
      </w:r>
      <w:bookmarkEnd w:id="12"/>
    </w:p>
    <w:p w14:paraId="189887BE" w14:textId="77777777" w:rsidR="00E7592E" w:rsidRDefault="00E7592E" w:rsidP="00F72CC3">
      <w:pPr>
        <w:pStyle w:val="Odstavecseseznamem"/>
        <w:numPr>
          <w:ilvl w:val="0"/>
          <w:numId w:val="1"/>
        </w:numPr>
        <w:ind w:left="714" w:hanging="357"/>
        <w:jc w:val="both"/>
      </w:pPr>
      <w:r>
        <w:t>Z</w:t>
      </w:r>
      <w:r w:rsidRPr="008A3E67">
        <w:t xml:space="preserve">důvodnění </w:t>
      </w:r>
      <w:r>
        <w:t xml:space="preserve">realizace </w:t>
      </w:r>
      <w:r w:rsidRPr="008A3E67">
        <w:t>záměru</w:t>
      </w:r>
      <w:r w:rsidR="005D5407">
        <w:t>.</w:t>
      </w:r>
    </w:p>
    <w:p w14:paraId="2E9C3960" w14:textId="77777777" w:rsidR="00E7592E" w:rsidRDefault="00E7592E" w:rsidP="00F72CC3">
      <w:pPr>
        <w:pStyle w:val="Odstavecseseznamem"/>
        <w:numPr>
          <w:ilvl w:val="0"/>
          <w:numId w:val="1"/>
        </w:numPr>
        <w:ind w:left="714" w:hanging="357"/>
        <w:jc w:val="both"/>
      </w:pPr>
      <w:r>
        <w:t>Zdůvodnění potřebnosti staveb, nebo nákupu nemovitost</w:t>
      </w:r>
      <w:r w:rsidR="00FC47E2">
        <w:t>i</w:t>
      </w:r>
      <w:r w:rsidR="005D5407">
        <w:t>.</w:t>
      </w:r>
    </w:p>
    <w:p w14:paraId="3A51D7F0" w14:textId="77777777" w:rsidR="00E7592E" w:rsidRDefault="00E7592E" w:rsidP="00F72CC3">
      <w:pPr>
        <w:pStyle w:val="Odstavecseseznamem"/>
        <w:numPr>
          <w:ilvl w:val="0"/>
          <w:numId w:val="1"/>
        </w:numPr>
        <w:ind w:left="714" w:hanging="357"/>
        <w:jc w:val="both"/>
      </w:pPr>
      <w:r>
        <w:t>Zdůvodnění potřebnosti pořízení vybavení projektu</w:t>
      </w:r>
      <w:r w:rsidR="005D5407">
        <w:t>.</w:t>
      </w:r>
    </w:p>
    <w:p w14:paraId="70D5F7A3" w14:textId="248A4169" w:rsidR="00B25E5A" w:rsidRDefault="00E7592E" w:rsidP="00F72CC3">
      <w:pPr>
        <w:pStyle w:val="Odstavecseseznamem"/>
        <w:numPr>
          <w:ilvl w:val="0"/>
          <w:numId w:val="1"/>
        </w:numPr>
        <w:ind w:left="714" w:hanging="357"/>
        <w:jc w:val="both"/>
      </w:pPr>
      <w:r w:rsidRPr="00B01459">
        <w:t>Popis zapojení cílových skupin a veřejnosti v místě realizace projektu do rozhodování o</w:t>
      </w:r>
      <w:del w:id="13" w:author="Habová Soňa" w:date="2018-11-29T08:08:00Z">
        <w:r w:rsidRPr="00B01459" w:rsidDel="00302295">
          <w:delText xml:space="preserve"> </w:delText>
        </w:r>
      </w:del>
      <w:ins w:id="14" w:author="Habová Soňa" w:date="2018-11-29T08:08:00Z">
        <w:r w:rsidR="00302295">
          <w:t> </w:t>
        </w:r>
      </w:ins>
      <w:r w:rsidRPr="00B01459">
        <w:t>nastavení fungování komunitního centra.</w:t>
      </w:r>
      <w:r w:rsidR="00B25E5A" w:rsidRPr="00B25E5A">
        <w:t xml:space="preserve"> </w:t>
      </w:r>
    </w:p>
    <w:p w14:paraId="5B8A262B" w14:textId="77777777" w:rsidR="00B25E5A" w:rsidRPr="005B64B6" w:rsidRDefault="00B25E5A" w:rsidP="00F72CC3">
      <w:pPr>
        <w:pStyle w:val="Odstavecseseznamem"/>
        <w:numPr>
          <w:ilvl w:val="0"/>
          <w:numId w:val="1"/>
        </w:numPr>
        <w:ind w:left="714" w:hanging="357"/>
        <w:jc w:val="both"/>
      </w:pPr>
      <w:r>
        <w:t xml:space="preserve">Popis plánovaného využití automobilu (pokud bude součástí projektu).  </w:t>
      </w:r>
    </w:p>
    <w:p w14:paraId="5DE7267F" w14:textId="33B6B7C9" w:rsidR="00E7592E" w:rsidRPr="00B01459" w:rsidRDefault="00E7592E" w:rsidP="00F72CC3">
      <w:pPr>
        <w:pStyle w:val="Odstavecseseznamem"/>
        <w:numPr>
          <w:ilvl w:val="0"/>
          <w:numId w:val="1"/>
        </w:numPr>
        <w:ind w:left="714" w:hanging="357"/>
      </w:pPr>
      <w:r>
        <w:t>P</w:t>
      </w:r>
      <w:r w:rsidRPr="00B01459">
        <w:t>opis zajištění sociálního pracovníka vzdělaného dle zákona o sociálních službách a</w:t>
      </w:r>
      <w:del w:id="15" w:author="Habová Soňa" w:date="2018-11-29T08:08:00Z">
        <w:r w:rsidRPr="00B01459" w:rsidDel="00302295">
          <w:delText xml:space="preserve"> </w:delText>
        </w:r>
      </w:del>
      <w:ins w:id="16" w:author="Habová Soňa" w:date="2018-11-29T08:08:00Z">
        <w:r w:rsidR="00302295">
          <w:t> </w:t>
        </w:r>
      </w:ins>
      <w:r w:rsidRPr="00B01459">
        <w:t>zdůvodnění rozsahu jeho úvazku v době udržitelnosti projektu</w:t>
      </w:r>
      <w:r w:rsidR="005D5407">
        <w:t>.</w:t>
      </w:r>
    </w:p>
    <w:p w14:paraId="07BCBF0A" w14:textId="77777777" w:rsidR="00E7592E" w:rsidRDefault="00E7592E" w:rsidP="00F72CC3">
      <w:pPr>
        <w:pStyle w:val="Odstavecseseznamem"/>
        <w:numPr>
          <w:ilvl w:val="0"/>
          <w:numId w:val="1"/>
        </w:numPr>
        <w:ind w:left="714" w:hanging="357"/>
        <w:jc w:val="both"/>
      </w:pPr>
      <w:r>
        <w:t xml:space="preserve">Posun </w:t>
      </w:r>
      <w:r w:rsidRPr="008A3E67">
        <w:t>v řešené problematice po úspěšném ukončení projektu</w:t>
      </w:r>
      <w:r>
        <w:t>.</w:t>
      </w:r>
    </w:p>
    <w:p w14:paraId="6EF9A17F" w14:textId="77777777" w:rsidR="00E7592E" w:rsidRDefault="00E7592E" w:rsidP="00F72CC3">
      <w:pPr>
        <w:pStyle w:val="Odstavecseseznamem"/>
        <w:numPr>
          <w:ilvl w:val="0"/>
          <w:numId w:val="1"/>
        </w:numPr>
        <w:ind w:left="714" w:hanging="357"/>
        <w:jc w:val="both"/>
      </w:pPr>
      <w:r>
        <w:t xml:space="preserve">Pokud je relevantní, popis </w:t>
      </w:r>
      <w:r w:rsidRPr="005B64B6">
        <w:t>inovativn</w:t>
      </w:r>
      <w:r>
        <w:t>osti projektu.</w:t>
      </w:r>
    </w:p>
    <w:p w14:paraId="79B56E2F" w14:textId="77777777" w:rsidR="00E7592E" w:rsidRPr="005B64B6" w:rsidRDefault="00E7592E" w:rsidP="00F72CC3">
      <w:pPr>
        <w:pStyle w:val="Odstavecseseznamem"/>
        <w:numPr>
          <w:ilvl w:val="0"/>
          <w:numId w:val="1"/>
        </w:numPr>
        <w:ind w:left="714" w:hanging="357"/>
        <w:jc w:val="both"/>
      </w:pPr>
      <w:r>
        <w:t>Z</w:t>
      </w:r>
      <w:r w:rsidRPr="005B64B6">
        <w:t>droj</w:t>
      </w:r>
      <w:r>
        <w:t>e</w:t>
      </w:r>
      <w:r w:rsidRPr="005B64B6">
        <w:t xml:space="preserve"> (dokument</w:t>
      </w:r>
      <w:r>
        <w:t>y</w:t>
      </w:r>
      <w:r w:rsidRPr="005B64B6">
        <w:t xml:space="preserve"> či analýz</w:t>
      </w:r>
      <w:r>
        <w:t>y), které dokládají potřebnost projektu.</w:t>
      </w:r>
    </w:p>
    <w:p w14:paraId="4050F464" w14:textId="77777777" w:rsidR="00FC47E2" w:rsidRPr="00AA2213" w:rsidRDefault="00FC47E2" w:rsidP="00FC47E2">
      <w:pPr>
        <w:pStyle w:val="Nadpis1"/>
        <w:numPr>
          <w:ilvl w:val="0"/>
          <w:numId w:val="2"/>
        </w:numPr>
        <w:jc w:val="both"/>
        <w:rPr>
          <w:caps/>
        </w:rPr>
      </w:pPr>
      <w:bookmarkStart w:id="17" w:name="_Toc486411582"/>
      <w:r w:rsidRPr="009D1FB3">
        <w:rPr>
          <w:caps/>
        </w:rPr>
        <w:t>Analýza</w:t>
      </w:r>
      <w:r>
        <w:rPr>
          <w:caps/>
        </w:rPr>
        <w:t xml:space="preserve"> rozvoje</w:t>
      </w:r>
      <w:r w:rsidRPr="009D1FB3">
        <w:rPr>
          <w:caps/>
        </w:rPr>
        <w:t xml:space="preserve"> sociální služeb v místě realizace projektu</w:t>
      </w:r>
      <w:r>
        <w:rPr>
          <w:caps/>
        </w:rPr>
        <w:t xml:space="preserve"> – bude li projektem poskytována</w:t>
      </w:r>
      <w:bookmarkEnd w:id="17"/>
    </w:p>
    <w:p w14:paraId="7CBC68C8" w14:textId="77777777" w:rsidR="00FC47E2" w:rsidRPr="009D1FB3" w:rsidRDefault="00FC47E2" w:rsidP="00F72CC3">
      <w:pPr>
        <w:numPr>
          <w:ilvl w:val="1"/>
          <w:numId w:val="11"/>
        </w:numPr>
        <w:ind w:left="1434" w:hanging="357"/>
        <w:contextualSpacing/>
        <w:jc w:val="both"/>
      </w:pPr>
      <w:r w:rsidRPr="009D1FB3">
        <w:t>Analýza dostupných sociálních služeb v regionu, kde jsou plánovány služby uváděné v projektu.</w:t>
      </w:r>
    </w:p>
    <w:p w14:paraId="630CB34B" w14:textId="77777777" w:rsidR="00FC47E2" w:rsidRPr="009D1FB3" w:rsidRDefault="00FC47E2" w:rsidP="00F72CC3">
      <w:pPr>
        <w:numPr>
          <w:ilvl w:val="1"/>
          <w:numId w:val="11"/>
        </w:numPr>
        <w:ind w:left="1434" w:hanging="357"/>
        <w:contextualSpacing/>
        <w:jc w:val="both"/>
      </w:pPr>
      <w:r w:rsidRPr="009D1FB3">
        <w:t>Zdůvodnění, proč není možné tyto služby využít.</w:t>
      </w:r>
    </w:p>
    <w:p w14:paraId="79474126" w14:textId="77777777" w:rsidR="00FC47E2" w:rsidRDefault="00FC47E2" w:rsidP="00F72CC3">
      <w:pPr>
        <w:numPr>
          <w:ilvl w:val="1"/>
          <w:numId w:val="11"/>
        </w:numPr>
        <w:ind w:left="1434" w:hanging="357"/>
        <w:contextualSpacing/>
        <w:jc w:val="both"/>
      </w:pPr>
      <w:r w:rsidRPr="009D1FB3">
        <w:t>Zdůvodnění výběru místa pro vznik služeb uváděných v projektu (z pohledu kapacit, návaznosti na další veřejné služby, poptávky v dané lokalitě apod.).</w:t>
      </w:r>
    </w:p>
    <w:p w14:paraId="3D9B4724" w14:textId="77777777" w:rsidR="00FC47E2" w:rsidRPr="0013087F" w:rsidRDefault="00FC47E2" w:rsidP="00F72CC3">
      <w:pPr>
        <w:numPr>
          <w:ilvl w:val="1"/>
          <w:numId w:val="11"/>
        </w:numPr>
        <w:ind w:left="1434" w:hanging="357"/>
        <w:contextualSpacing/>
        <w:jc w:val="both"/>
      </w:pPr>
      <w:r>
        <w:t>C</w:t>
      </w:r>
      <w:r w:rsidRPr="0013087F">
        <w:t>ílový stav v oblasti sociálních služeb po realizaci projektu</w:t>
      </w:r>
      <w:r>
        <w:t>.</w:t>
      </w:r>
    </w:p>
    <w:p w14:paraId="0904FF22" w14:textId="77777777" w:rsidR="00FC47E2" w:rsidRDefault="00FC47E2" w:rsidP="00F72CC3">
      <w:pPr>
        <w:numPr>
          <w:ilvl w:val="1"/>
          <w:numId w:val="11"/>
        </w:numPr>
        <w:ind w:left="1434" w:hanging="357"/>
        <w:contextualSpacing/>
        <w:jc w:val="both"/>
      </w:pPr>
      <w:r>
        <w:lastRenderedPageBreak/>
        <w:t>S</w:t>
      </w:r>
      <w:r w:rsidRPr="0013087F">
        <w:t>pecifikace služeb, poskytovaných v provozní fázi</w:t>
      </w:r>
      <w:r>
        <w:t>.</w:t>
      </w:r>
    </w:p>
    <w:p w14:paraId="1FBC60AB" w14:textId="77777777" w:rsidR="00FC47E2" w:rsidRPr="0013087F" w:rsidRDefault="00FC47E2" w:rsidP="00F72CC3">
      <w:pPr>
        <w:numPr>
          <w:ilvl w:val="1"/>
          <w:numId w:val="11"/>
        </w:numPr>
        <w:ind w:left="1434" w:hanging="357"/>
        <w:contextualSpacing/>
        <w:jc w:val="both"/>
      </w:pPr>
      <w:r>
        <w:t>K</w:t>
      </w:r>
      <w:r w:rsidRPr="0013087F">
        <w:t>omunikační cesty, použité pro nabídku sociálních služeb</w:t>
      </w:r>
      <w:r>
        <w:t>.</w:t>
      </w:r>
      <w:r w:rsidRPr="0013087F">
        <w:t xml:space="preserve"> </w:t>
      </w:r>
    </w:p>
    <w:p w14:paraId="18D54522" w14:textId="77777777" w:rsidR="00B945AB" w:rsidRPr="004A323F" w:rsidRDefault="00B945AB" w:rsidP="00B945AB">
      <w:pPr>
        <w:pStyle w:val="Nadpis1"/>
        <w:numPr>
          <w:ilvl w:val="0"/>
          <w:numId w:val="2"/>
        </w:numPr>
        <w:jc w:val="both"/>
        <w:rPr>
          <w:caps/>
        </w:rPr>
      </w:pPr>
      <w:bookmarkStart w:id="18" w:name="_Toc486411583"/>
      <w:r w:rsidRPr="004A323F">
        <w:rPr>
          <w:caps/>
        </w:rPr>
        <w:t>Připravenost projektu k realizaci</w:t>
      </w:r>
      <w:bookmarkEnd w:id="18"/>
    </w:p>
    <w:p w14:paraId="48C9E7FE" w14:textId="77777777" w:rsidR="00B945AB" w:rsidRPr="00482EA1" w:rsidRDefault="00B945AB" w:rsidP="00F72CC3">
      <w:pPr>
        <w:pStyle w:val="Odstavecseseznamem"/>
        <w:numPr>
          <w:ilvl w:val="0"/>
          <w:numId w:val="1"/>
        </w:numPr>
        <w:ind w:hanging="357"/>
        <w:jc w:val="both"/>
      </w:pPr>
      <w:r w:rsidRPr="00482EA1">
        <w:t>Technická připravenost:</w:t>
      </w:r>
    </w:p>
    <w:p w14:paraId="04D5CF6C" w14:textId="77777777" w:rsidR="00B945AB" w:rsidRPr="00482EA1" w:rsidRDefault="00B945AB" w:rsidP="00F72CC3">
      <w:pPr>
        <w:pStyle w:val="Odstavecseseznamem"/>
        <w:numPr>
          <w:ilvl w:val="1"/>
          <w:numId w:val="1"/>
        </w:numPr>
        <w:ind w:hanging="357"/>
        <w:jc w:val="both"/>
      </w:pPr>
      <w:r w:rsidRPr="00482EA1">
        <w:t>majetkoprávní vztahy,</w:t>
      </w:r>
    </w:p>
    <w:p w14:paraId="1983150A" w14:textId="77777777" w:rsidR="00B945AB" w:rsidRPr="00482EA1" w:rsidRDefault="00B945AB" w:rsidP="00F72CC3">
      <w:pPr>
        <w:pStyle w:val="Odstavecseseznamem"/>
        <w:numPr>
          <w:ilvl w:val="1"/>
          <w:numId w:val="1"/>
        </w:numPr>
        <w:ind w:hanging="357"/>
        <w:jc w:val="both"/>
      </w:pPr>
      <w:r w:rsidRPr="00482EA1">
        <w:t>připravenost projektové dokumentace,</w:t>
      </w:r>
    </w:p>
    <w:p w14:paraId="54CAD9F4" w14:textId="77777777" w:rsidR="00B945AB" w:rsidRPr="00482EA1" w:rsidRDefault="00B945AB" w:rsidP="00F72CC3">
      <w:pPr>
        <w:pStyle w:val="Odstavecseseznamem"/>
        <w:numPr>
          <w:ilvl w:val="1"/>
          <w:numId w:val="1"/>
        </w:numPr>
        <w:ind w:hanging="357"/>
        <w:jc w:val="both"/>
      </w:pPr>
      <w:r w:rsidRPr="00482EA1">
        <w:t xml:space="preserve">připravenost dokumentace k zadávacím a výběrovým řízením, </w:t>
      </w:r>
    </w:p>
    <w:p w14:paraId="05183DC3" w14:textId="77777777" w:rsidR="00B945AB" w:rsidRPr="00482EA1" w:rsidRDefault="00B945AB" w:rsidP="00F72CC3">
      <w:pPr>
        <w:pStyle w:val="Odstavecseseznamem"/>
        <w:numPr>
          <w:ilvl w:val="1"/>
          <w:numId w:val="1"/>
        </w:numPr>
        <w:ind w:hanging="357"/>
        <w:jc w:val="both"/>
      </w:pPr>
      <w:r w:rsidRPr="00B53ED0">
        <w:t>výsledky procesu EIA, územní rozhodnutí, stav stavebního řízení a závazných stanovisek dotčených orgánů státní správy</w:t>
      </w:r>
      <w:r w:rsidRPr="00482EA1">
        <w:t xml:space="preserve">. </w:t>
      </w:r>
    </w:p>
    <w:p w14:paraId="0E060655" w14:textId="77777777" w:rsidR="00B945AB" w:rsidRPr="00482EA1" w:rsidRDefault="00B945AB" w:rsidP="00F72CC3">
      <w:pPr>
        <w:pStyle w:val="Odstavecseseznamem"/>
        <w:numPr>
          <w:ilvl w:val="0"/>
          <w:numId w:val="1"/>
        </w:numPr>
        <w:ind w:hanging="357"/>
        <w:jc w:val="both"/>
      </w:pPr>
      <w:r w:rsidRPr="00482EA1">
        <w:t>Organizační připravenost:</w:t>
      </w:r>
    </w:p>
    <w:p w14:paraId="182DAFF7" w14:textId="77777777" w:rsidR="00FC47E2" w:rsidRPr="00482EA1" w:rsidRDefault="00FC47E2" w:rsidP="00F72CC3">
      <w:pPr>
        <w:pStyle w:val="Odstavecseseznamem"/>
        <w:numPr>
          <w:ilvl w:val="1"/>
          <w:numId w:val="1"/>
        </w:numPr>
        <w:ind w:hanging="357"/>
        <w:jc w:val="both"/>
      </w:pPr>
      <w:r>
        <w:t>Popis procesů – organizace, odpovědnost, schvalování a kontrola v jednotlivých fázích realizace projektu,</w:t>
      </w:r>
    </w:p>
    <w:p w14:paraId="2BC45C57" w14:textId="77777777" w:rsidR="00B945AB" w:rsidRPr="00482EA1" w:rsidRDefault="00B945AB" w:rsidP="00F72CC3">
      <w:pPr>
        <w:pStyle w:val="Odstavecseseznamem"/>
        <w:numPr>
          <w:ilvl w:val="1"/>
          <w:numId w:val="1"/>
        </w:numPr>
        <w:ind w:hanging="357"/>
        <w:jc w:val="both"/>
      </w:pPr>
      <w:r w:rsidRPr="00482EA1">
        <w:t>využití nakupovaných služeb,</w:t>
      </w:r>
    </w:p>
    <w:p w14:paraId="271745A1" w14:textId="77777777" w:rsidR="00B945AB" w:rsidRPr="00482EA1" w:rsidRDefault="00B945AB" w:rsidP="00F72CC3">
      <w:pPr>
        <w:pStyle w:val="Odstavecseseznamem"/>
        <w:numPr>
          <w:ilvl w:val="1"/>
          <w:numId w:val="1"/>
        </w:numPr>
        <w:ind w:hanging="357"/>
        <w:jc w:val="both"/>
      </w:pPr>
      <w:r w:rsidRPr="00482EA1">
        <w:t xml:space="preserve">partneři projektu a jejich role v přípravné, realizační a provozní fázi.   </w:t>
      </w:r>
    </w:p>
    <w:p w14:paraId="42D70B07" w14:textId="77777777" w:rsidR="00B945AB" w:rsidRPr="00482EA1" w:rsidRDefault="00B945AB" w:rsidP="00F72CC3">
      <w:pPr>
        <w:pStyle w:val="Odstavecseseznamem"/>
        <w:numPr>
          <w:ilvl w:val="0"/>
          <w:numId w:val="1"/>
        </w:numPr>
        <w:ind w:hanging="357"/>
        <w:jc w:val="both"/>
      </w:pPr>
      <w:r w:rsidRPr="00482EA1">
        <w:t>Finanční připravenost:</w:t>
      </w:r>
    </w:p>
    <w:p w14:paraId="4ECEE7B4" w14:textId="77777777" w:rsidR="00B945AB" w:rsidRPr="00482EA1" w:rsidRDefault="00B945AB" w:rsidP="00F72CC3">
      <w:pPr>
        <w:pStyle w:val="Odstavecseseznamem"/>
        <w:numPr>
          <w:ilvl w:val="1"/>
          <w:numId w:val="1"/>
        </w:numPr>
        <w:ind w:hanging="357"/>
        <w:jc w:val="both"/>
      </w:pPr>
      <w:r w:rsidRPr="00482EA1">
        <w:t>způsob financování realiza</w:t>
      </w:r>
      <w:r>
        <w:t>ce projektu, včetně popisu procesu zajištění předfinancování a spolufinancování projektu.</w:t>
      </w:r>
    </w:p>
    <w:p w14:paraId="729BCE43" w14:textId="77777777" w:rsidR="00E7592E" w:rsidRPr="004A323F" w:rsidRDefault="00E7592E" w:rsidP="005579C3">
      <w:pPr>
        <w:pStyle w:val="Nadpis1"/>
        <w:numPr>
          <w:ilvl w:val="0"/>
          <w:numId w:val="2"/>
        </w:numPr>
        <w:ind w:left="714" w:hanging="357"/>
        <w:jc w:val="both"/>
        <w:rPr>
          <w:caps/>
        </w:rPr>
      </w:pPr>
      <w:bookmarkStart w:id="19" w:name="_Toc486411584"/>
      <w:r w:rsidRPr="004A323F">
        <w:rPr>
          <w:caps/>
        </w:rPr>
        <w:t>Management projektu</w:t>
      </w:r>
      <w:r>
        <w:rPr>
          <w:caps/>
        </w:rPr>
        <w:t xml:space="preserve"> a řízení lidských zdrojů</w:t>
      </w:r>
      <w:bookmarkEnd w:id="19"/>
    </w:p>
    <w:p w14:paraId="116FFCCE" w14:textId="77777777" w:rsidR="001D4AAF" w:rsidRPr="002C177C" w:rsidRDefault="001D4AAF" w:rsidP="00F72CC3">
      <w:pPr>
        <w:pStyle w:val="Odstavecseseznamem"/>
        <w:numPr>
          <w:ilvl w:val="0"/>
          <w:numId w:val="15"/>
        </w:numPr>
        <w:spacing w:after="0"/>
        <w:ind w:left="714" w:hanging="357"/>
        <w:jc w:val="both"/>
      </w:pPr>
      <w:r w:rsidRPr="0057565F">
        <w:t>počet a kvalifikace lidí, kteří budou řídit projekt v</w:t>
      </w:r>
      <w:r>
        <w:t> přípravné a realizační fázi projektu</w:t>
      </w:r>
      <w:r w:rsidRPr="0057565F">
        <w:t>, vyčíslení nákladů na jejich osobní výdaje, dopravu, telefon, počítač, kancelářské potř</w:t>
      </w:r>
      <w:r>
        <w:t>eby – odhad v řádu desetitisíců.</w:t>
      </w:r>
    </w:p>
    <w:p w14:paraId="10421626" w14:textId="77777777" w:rsidR="00E7592E" w:rsidRPr="004A323F" w:rsidRDefault="00E7592E" w:rsidP="00E7592E">
      <w:pPr>
        <w:pStyle w:val="Nadpis1"/>
        <w:numPr>
          <w:ilvl w:val="0"/>
          <w:numId w:val="2"/>
        </w:numPr>
        <w:jc w:val="both"/>
        <w:rPr>
          <w:rFonts w:eastAsiaTheme="minorHAnsi"/>
          <w:caps/>
        </w:rPr>
      </w:pPr>
      <w:bookmarkStart w:id="20" w:name="_Toc486411585"/>
      <w:r w:rsidRPr="004A323F">
        <w:rPr>
          <w:rFonts w:eastAsiaTheme="minorHAnsi"/>
          <w:caps/>
        </w:rPr>
        <w:t>Výstupy projektu</w:t>
      </w:r>
      <w:bookmarkEnd w:id="20"/>
    </w:p>
    <w:p w14:paraId="525862D4" w14:textId="77777777" w:rsidR="00E7592E" w:rsidRDefault="00E7592E" w:rsidP="00F72CC3">
      <w:pPr>
        <w:pStyle w:val="Odstavecseseznamem"/>
        <w:numPr>
          <w:ilvl w:val="0"/>
          <w:numId w:val="1"/>
        </w:numPr>
        <w:ind w:hanging="357"/>
        <w:jc w:val="both"/>
      </w:pPr>
      <w:r>
        <w:t>Přehled výstupů projektu a jejich kvantifikace:</w:t>
      </w:r>
    </w:p>
    <w:p w14:paraId="23D4539B" w14:textId="77777777" w:rsidR="001D4AAF" w:rsidRDefault="00E7592E" w:rsidP="00F72CC3">
      <w:pPr>
        <w:pStyle w:val="Odstavecseseznamem"/>
        <w:numPr>
          <w:ilvl w:val="1"/>
          <w:numId w:val="1"/>
        </w:numPr>
        <w:ind w:hanging="357"/>
        <w:jc w:val="both"/>
      </w:pPr>
      <w:r w:rsidRPr="002C095B">
        <w:t xml:space="preserve">druh a forma služby, pro které zázemí vzniká, </w:t>
      </w:r>
    </w:p>
    <w:p w14:paraId="23982D10" w14:textId="77777777" w:rsidR="001D4AAF" w:rsidRDefault="00E7592E" w:rsidP="00F72CC3">
      <w:pPr>
        <w:pStyle w:val="Odstavecseseznamem"/>
        <w:numPr>
          <w:ilvl w:val="1"/>
          <w:numId w:val="1"/>
        </w:numPr>
        <w:ind w:hanging="357"/>
        <w:jc w:val="both"/>
      </w:pPr>
      <w:r w:rsidRPr="002C095B">
        <w:t xml:space="preserve">nové místo poskytování služby (adresa), kapacita služby v daném místě, </w:t>
      </w:r>
    </w:p>
    <w:p w14:paraId="20058ACB" w14:textId="77777777" w:rsidR="001D4AAF" w:rsidRDefault="00E7592E" w:rsidP="00F72CC3">
      <w:pPr>
        <w:pStyle w:val="Odstavecseseznamem"/>
        <w:numPr>
          <w:ilvl w:val="1"/>
          <w:numId w:val="1"/>
        </w:numPr>
        <w:ind w:hanging="357"/>
        <w:jc w:val="both"/>
      </w:pPr>
      <w:r w:rsidRPr="002C095B">
        <w:t xml:space="preserve">u pobytových služeb rozdělení kapacity do jednotlivých domácností, </w:t>
      </w:r>
    </w:p>
    <w:p w14:paraId="0FAA4845" w14:textId="77777777" w:rsidR="00E7592E" w:rsidRDefault="00E7592E" w:rsidP="00F72CC3">
      <w:pPr>
        <w:pStyle w:val="Odstavecseseznamem"/>
        <w:numPr>
          <w:ilvl w:val="1"/>
          <w:numId w:val="1"/>
        </w:numPr>
        <w:ind w:hanging="357"/>
        <w:jc w:val="both"/>
      </w:pPr>
      <w:r w:rsidRPr="002C095B">
        <w:t>u ambulantních služeb rozdělení kapacity služby do jednotlivých místností.</w:t>
      </w:r>
    </w:p>
    <w:p w14:paraId="12A32D3A" w14:textId="77777777" w:rsidR="00E7592E" w:rsidRDefault="00E7592E" w:rsidP="00F72CC3">
      <w:pPr>
        <w:pStyle w:val="Odstavecseseznamem"/>
        <w:numPr>
          <w:ilvl w:val="0"/>
          <w:numId w:val="1"/>
        </w:numPr>
        <w:ind w:hanging="357"/>
        <w:jc w:val="both"/>
      </w:pPr>
      <w:r>
        <w:t>Indikátory:</w:t>
      </w:r>
    </w:p>
    <w:p w14:paraId="190AB95A" w14:textId="77777777" w:rsidR="00E7592E" w:rsidRDefault="00E7592E" w:rsidP="00F72CC3">
      <w:pPr>
        <w:pStyle w:val="Odstavecseseznamem"/>
        <w:numPr>
          <w:ilvl w:val="1"/>
          <w:numId w:val="1"/>
        </w:numPr>
        <w:ind w:hanging="357"/>
        <w:jc w:val="both"/>
      </w:pPr>
      <w:r>
        <w:t xml:space="preserve">počáteční a </w:t>
      </w:r>
      <w:r w:rsidR="00FC47E2">
        <w:t xml:space="preserve">cílová hodnota </w:t>
      </w:r>
      <w:r>
        <w:t xml:space="preserve">indikátorů, </w:t>
      </w:r>
    </w:p>
    <w:p w14:paraId="4B757CC6" w14:textId="77777777" w:rsidR="00E7592E" w:rsidRDefault="00E7592E" w:rsidP="00F72CC3">
      <w:pPr>
        <w:pStyle w:val="Odstavecseseznamem"/>
        <w:numPr>
          <w:ilvl w:val="1"/>
          <w:numId w:val="1"/>
        </w:numPr>
        <w:ind w:hanging="357"/>
        <w:jc w:val="both"/>
      </w:pPr>
      <w:r>
        <w:t>popis indikátorů a metody jejich měření</w:t>
      </w:r>
      <w:r w:rsidR="005D5407">
        <w:t>,</w:t>
      </w:r>
    </w:p>
    <w:p w14:paraId="754091EA" w14:textId="77777777" w:rsidR="00E7592E" w:rsidRDefault="00E7592E" w:rsidP="00F72CC3">
      <w:pPr>
        <w:pStyle w:val="Odstavecseseznamem"/>
        <w:numPr>
          <w:ilvl w:val="1"/>
          <w:numId w:val="1"/>
        </w:numPr>
        <w:ind w:hanging="357"/>
        <w:jc w:val="both"/>
      </w:pPr>
      <w:r>
        <w:t>v</w:t>
      </w:r>
      <w:r w:rsidRPr="0013240A">
        <w:t>azba indikátorů na cíle projektu a podporované aktivity.</w:t>
      </w:r>
    </w:p>
    <w:p w14:paraId="492AC3FB" w14:textId="77777777" w:rsidR="00B945AB" w:rsidRDefault="00B945AB">
      <w:pPr>
        <w:rPr>
          <w:b/>
          <w:color w:val="365F91" w:themeColor="accent1" w:themeShade="BF"/>
          <w:sz w:val="28"/>
          <w:szCs w:val="28"/>
        </w:rPr>
      </w:pPr>
      <w:bookmarkStart w:id="21" w:name="_Toc459734850"/>
      <w:bookmarkStart w:id="22" w:name="_Toc463608207"/>
      <w:r>
        <w:rPr>
          <w:b/>
          <w:color w:val="365F91" w:themeColor="accent1" w:themeShade="BF"/>
          <w:sz w:val="28"/>
          <w:szCs w:val="28"/>
        </w:rPr>
        <w:br w:type="page"/>
      </w:r>
    </w:p>
    <w:p w14:paraId="7A499CDA" w14:textId="77777777" w:rsidR="00B945AB" w:rsidRDefault="00B945AB" w:rsidP="00B945AB">
      <w:pPr>
        <w:pStyle w:val="Nadpis1"/>
        <w:numPr>
          <w:ilvl w:val="0"/>
          <w:numId w:val="2"/>
        </w:numPr>
        <w:jc w:val="both"/>
        <w:rPr>
          <w:caps/>
        </w:rPr>
      </w:pPr>
      <w:bookmarkStart w:id="23" w:name="_Toc486411586"/>
      <w:r w:rsidRPr="004A323F">
        <w:rPr>
          <w:caps/>
        </w:rPr>
        <w:lastRenderedPageBreak/>
        <w:t>Finanční analýza</w:t>
      </w:r>
      <w:r>
        <w:rPr>
          <w:rStyle w:val="Znakapoznpodarou"/>
          <w:caps/>
        </w:rPr>
        <w:footnoteReference w:id="1"/>
      </w:r>
      <w:bookmarkEnd w:id="23"/>
    </w:p>
    <w:p w14:paraId="78256447" w14:textId="051D9B8E" w:rsidR="000F03F3" w:rsidRDefault="000F03F3" w:rsidP="00C739A7">
      <w:pPr>
        <w:pStyle w:val="Odstavecseseznamem"/>
        <w:numPr>
          <w:ilvl w:val="0"/>
          <w:numId w:val="5"/>
        </w:numPr>
        <w:spacing w:before="240"/>
        <w:ind w:left="354" w:hanging="357"/>
        <w:jc w:val="both"/>
        <w:rPr>
          <w:ins w:id="24" w:author="Habová Soňa" w:date="2019-10-03T11:29:00Z"/>
        </w:rPr>
      </w:pPr>
      <w:ins w:id="25" w:author="Habová Soňa" w:date="2019-08-14T14:09:00Z">
        <w:r>
          <w:t xml:space="preserve">Finanční analýza </w:t>
        </w:r>
      </w:ins>
      <w:ins w:id="26" w:author="Habová Soňa" w:date="2019-10-03T11:29:00Z">
        <w:r w:rsidR="00C739A7">
          <w:t>zahrnuje pouze údaje vztahující se přímo k projektu, případně zachycuje změny vyvolané projektem.</w:t>
        </w:r>
      </w:ins>
    </w:p>
    <w:p w14:paraId="6AED01AB" w14:textId="44FFA237" w:rsidR="00C739A7" w:rsidRDefault="00C739A7" w:rsidP="00FC47E2">
      <w:pPr>
        <w:pStyle w:val="Odstavecseseznamem"/>
        <w:numPr>
          <w:ilvl w:val="0"/>
          <w:numId w:val="5"/>
        </w:numPr>
        <w:spacing w:before="240"/>
        <w:ind w:left="354" w:hanging="357"/>
        <w:jc w:val="both"/>
        <w:rPr>
          <w:ins w:id="27" w:author="Habová Soňa" w:date="2019-08-14T14:09:00Z"/>
        </w:rPr>
      </w:pPr>
      <w:ins w:id="28" w:author="Habová Soňa" w:date="2019-10-03T11:29:00Z">
        <w:r>
          <w:t>Finanční analýza je sestavená do konce doby udržitelnosti s plánem údržby a reinvestic.</w:t>
        </w:r>
      </w:ins>
    </w:p>
    <w:p w14:paraId="7EE21A45" w14:textId="029965B3" w:rsidR="00FC47E2" w:rsidRDefault="00FC47E2" w:rsidP="00FC47E2">
      <w:pPr>
        <w:pStyle w:val="Odstavecseseznamem"/>
        <w:numPr>
          <w:ilvl w:val="0"/>
          <w:numId w:val="5"/>
        </w:numPr>
        <w:spacing w:before="240"/>
        <w:ind w:left="354" w:hanging="357"/>
        <w:jc w:val="both"/>
      </w:pPr>
      <w:r>
        <w:t>P</w:t>
      </w:r>
      <w:r w:rsidRPr="009F0AA0">
        <w:t>oložkový rozpočet způsobilých výdajů projektu</w:t>
      </w:r>
      <w:r>
        <w:t>:</w:t>
      </w:r>
    </w:p>
    <w:p w14:paraId="4316B4BD" w14:textId="1AE318B9" w:rsidR="00FC47E2" w:rsidRPr="009F0AA0" w:rsidRDefault="00FC47E2" w:rsidP="00FC47E2">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3.3.2 </w:t>
      </w:r>
      <w:r w:rsidRPr="009F0AA0">
        <w:t>Specifických pravidel a zároveň musí být uvedena konkrétní vazba na výběrové/zadávací řízení</w:t>
      </w:r>
      <w:del w:id="29" w:author="Habová Soňa" w:date="2019-08-14T14:09:00Z">
        <w:r w:rsidRPr="009F0AA0" w:rsidDel="000F03F3">
          <w:delText>.</w:delText>
        </w:r>
      </w:del>
      <w:ins w:id="30" w:author="Habová Soňa" w:date="2019-08-14T14:09:00Z">
        <w:r w:rsidR="000F03F3">
          <w:t>,</w:t>
        </w:r>
      </w:ins>
    </w:p>
    <w:p w14:paraId="5920913F" w14:textId="77777777" w:rsidR="00FC47E2" w:rsidRDefault="00FC47E2" w:rsidP="00FC47E2">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51710EE1" w14:textId="77777777" w:rsidR="0006430B" w:rsidRDefault="0006430B" w:rsidP="0006430B">
      <w:pPr>
        <w:pStyle w:val="Odstavecseseznamem"/>
        <w:numPr>
          <w:ilvl w:val="0"/>
          <w:numId w:val="2"/>
        </w:numPr>
        <w:jc w:val="both"/>
        <w:sectPr w:rsidR="0006430B" w:rsidSect="003E4AB9">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7954A447" w14:textId="77777777" w:rsidR="00B945AB" w:rsidRDefault="00B945AB" w:rsidP="00B945AB">
      <w:pPr>
        <w:contextualSpacing/>
        <w:jc w:val="both"/>
        <w:rPr>
          <w:rFonts w:asciiTheme="majorHAnsi" w:hAnsiTheme="majorHAnsi"/>
        </w:rPr>
      </w:pPr>
      <w:r w:rsidRPr="00346564">
        <w:rPr>
          <w:rFonts w:asciiTheme="majorHAnsi" w:hAnsiTheme="majorHAnsi"/>
        </w:rPr>
        <w:lastRenderedPageBreak/>
        <w:t>Vzor položkového rozpočtu projektu:</w:t>
      </w:r>
    </w:p>
    <w:p w14:paraId="3F2F3021" w14:textId="77777777" w:rsidR="00B945AB" w:rsidRPr="00346564" w:rsidRDefault="00B945AB" w:rsidP="00B945AB">
      <w:pPr>
        <w:contextualSpacing/>
        <w:jc w:val="both"/>
        <w:rPr>
          <w:rFonts w:asciiTheme="majorHAnsi" w:hAnsiTheme="majorHAnsi"/>
        </w:rPr>
      </w:pPr>
    </w:p>
    <w:p w14:paraId="1056310A" w14:textId="77777777" w:rsidR="00FC47E2" w:rsidRDefault="00BE3794" w:rsidP="00F64419">
      <w:pPr>
        <w:ind w:left="360"/>
        <w:jc w:val="both"/>
        <w:rPr>
          <w:rFonts w:asciiTheme="majorHAnsi" w:hAnsiTheme="majorHAnsi"/>
        </w:rPr>
      </w:pPr>
      <w:r>
        <w:rPr>
          <w:rFonts w:asciiTheme="majorHAnsi" w:hAnsiTheme="majorHAnsi"/>
          <w:noProof/>
        </w:rPr>
        <w:object w:dxaOrig="1440" w:dyaOrig="1440" w14:anchorId="5CC8F6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0;margin-top:0;width:697.45pt;height:98.85pt;z-index:251659264;mso-position-horizontal:center;mso-position-horizontal-relative:text;mso-position-vertical:absolute;mso-position-vertical-relative:text">
            <v:imagedata r:id="rId11" o:title=""/>
            <w10:wrap type="square"/>
          </v:shape>
          <o:OLEObject Type="Embed" ProgID="Excel.Sheet.12" ShapeID="_x0000_s1030" DrawAspect="Content" ObjectID="_1650126067" r:id="rId12"/>
        </w:object>
      </w:r>
    </w:p>
    <w:p w14:paraId="53ED7EFB" w14:textId="36339499" w:rsidR="000F03F3" w:rsidRDefault="000F03F3" w:rsidP="000F03F3">
      <w:pPr>
        <w:pStyle w:val="Odstavecseseznamem"/>
        <w:numPr>
          <w:ilvl w:val="0"/>
          <w:numId w:val="5"/>
        </w:numPr>
        <w:jc w:val="both"/>
        <w:rPr>
          <w:ins w:id="31" w:author="Habová Soňa" w:date="2019-08-14T14:09:00Z"/>
        </w:rPr>
      </w:pPr>
      <w:ins w:id="32" w:author="Habová Soňa" w:date="2019-08-14T14:09:00Z">
        <w:r>
          <w:t>Plán cash-flow v realizační fázi projektu v členění po</w:t>
        </w:r>
      </w:ins>
      <w:ins w:id="33" w:author="Habová Soňa" w:date="2019-11-07T08:24:00Z">
        <w:r w:rsidR="00B62EDC">
          <w:t xml:space="preserve"> kalendářních</w:t>
        </w:r>
      </w:ins>
      <w:ins w:id="34" w:author="Habová Soňa" w:date="2019-08-14T14:09:00Z">
        <w:r>
          <w:t xml:space="preserve"> letech:</w:t>
        </w:r>
      </w:ins>
    </w:p>
    <w:p w14:paraId="48441322" w14:textId="612D95D7" w:rsidR="000F03F3" w:rsidRPr="000F03F3" w:rsidRDefault="000F03F3" w:rsidP="000F03F3">
      <w:pPr>
        <w:pStyle w:val="Odstavecseseznamem"/>
        <w:numPr>
          <w:ilvl w:val="1"/>
          <w:numId w:val="5"/>
        </w:numPr>
        <w:jc w:val="both"/>
        <w:rPr>
          <w:ins w:id="35" w:author="Habová Soňa" w:date="2019-08-14T14:09:00Z"/>
        </w:rPr>
      </w:pPr>
      <w:ins w:id="36" w:author="Habová Soňa" w:date="2019-08-14T14:09:00Z">
        <w:r>
          <w:t>celkové výdaje projektu</w:t>
        </w:r>
      </w:ins>
    </w:p>
    <w:p w14:paraId="55A4184F" w14:textId="768ADCC3" w:rsidR="00FC47E2" w:rsidRPr="00FC47E2" w:rsidRDefault="00FC47E2" w:rsidP="00F64419">
      <w:pPr>
        <w:pStyle w:val="Odstavecseseznamem"/>
        <w:numPr>
          <w:ilvl w:val="0"/>
          <w:numId w:val="5"/>
        </w:numPr>
        <w:jc w:val="both"/>
        <w:rPr>
          <w:rFonts w:cs="Arial"/>
        </w:rPr>
      </w:pPr>
      <w:r w:rsidRPr="00FC47E2">
        <w:rPr>
          <w:rFonts w:cs="Arial"/>
        </w:rPr>
        <w:t>Plán cash-flow v provozní fázi projektu v členění po letech:</w:t>
      </w:r>
    </w:p>
    <w:p w14:paraId="13457A13" w14:textId="77777777" w:rsidR="001D4AAF" w:rsidRDefault="00FC47E2" w:rsidP="00FC47E2">
      <w:pPr>
        <w:pStyle w:val="Odstavecseseznamem"/>
        <w:numPr>
          <w:ilvl w:val="1"/>
          <w:numId w:val="1"/>
        </w:numPr>
        <w:ind w:left="1494"/>
        <w:jc w:val="both"/>
        <w:rPr>
          <w:rFonts w:cs="Arial"/>
        </w:rPr>
      </w:pPr>
      <w:r w:rsidRPr="00A91B5A">
        <w:rPr>
          <w:rFonts w:cs="Arial"/>
        </w:rPr>
        <w:t>provozní výdaje a příjmy příjemce plynoucí z provozu projektu zdroj</w:t>
      </w:r>
      <w:r w:rsidR="001D4AAF">
        <w:rPr>
          <w:rFonts w:cs="Arial"/>
        </w:rPr>
        <w:t>e financování provozních výdajů,</w:t>
      </w:r>
    </w:p>
    <w:p w14:paraId="1275D863" w14:textId="77777777" w:rsidR="000F03F3" w:rsidRDefault="001D4AAF" w:rsidP="001D4AAF">
      <w:pPr>
        <w:pStyle w:val="Odstavecseseznamem"/>
        <w:numPr>
          <w:ilvl w:val="1"/>
          <w:numId w:val="1"/>
        </w:numPr>
        <w:ind w:left="1494"/>
        <w:jc w:val="both"/>
        <w:rPr>
          <w:ins w:id="37" w:author="Habová Soňa" w:date="2019-08-14T14:10:00Z"/>
        </w:rPr>
      </w:pPr>
      <w:r w:rsidRPr="001D4AAF">
        <w:rPr>
          <w:rFonts w:cs="Arial"/>
        </w:rPr>
        <w:t>čisté</w:t>
      </w:r>
      <w:r>
        <w:t xml:space="preserve"> jiné peněžní příjmy během realizace projektu</w:t>
      </w:r>
      <w:ins w:id="38" w:author="Habová Soňa" w:date="2019-08-14T14:10:00Z">
        <w:r w:rsidR="000F03F3">
          <w:t>,</w:t>
        </w:r>
      </w:ins>
    </w:p>
    <w:p w14:paraId="6B68E98A" w14:textId="0D499F8F" w:rsidR="001D4AAF" w:rsidDel="000F03F3" w:rsidRDefault="000F03F3" w:rsidP="001D4AAF">
      <w:pPr>
        <w:pStyle w:val="Odstavecseseznamem"/>
        <w:numPr>
          <w:ilvl w:val="1"/>
          <w:numId w:val="1"/>
        </w:numPr>
        <w:ind w:left="1494"/>
        <w:jc w:val="both"/>
        <w:rPr>
          <w:del w:id="39" w:author="Habová Soňa" w:date="2019-08-14T14:10:00Z"/>
        </w:rPr>
      </w:pPr>
      <w:ins w:id="40" w:author="Habová Soňa" w:date="2019-08-14T14:10:00Z">
        <w:r>
          <w:t>zdroje financování provozních výdajů</w:t>
        </w:r>
      </w:ins>
      <w:del w:id="41" w:author="Habová Soňa" w:date="2019-08-14T14:10:00Z">
        <w:r w:rsidR="001D4AAF" w:rsidDel="000F03F3">
          <w:delText>.</w:delText>
        </w:r>
      </w:del>
    </w:p>
    <w:p w14:paraId="32D44DA4" w14:textId="49F5E360" w:rsidR="00FC47E2" w:rsidRPr="000F03F3" w:rsidRDefault="00FC47E2" w:rsidP="000F03F3">
      <w:pPr>
        <w:pStyle w:val="Odstavecseseznamem"/>
        <w:numPr>
          <w:ilvl w:val="1"/>
          <w:numId w:val="1"/>
        </w:numPr>
        <w:ind w:left="1494"/>
        <w:jc w:val="both"/>
        <w:rPr>
          <w:rFonts w:cs="Arial"/>
        </w:rPr>
      </w:pPr>
      <w:del w:id="42" w:author="Habová Soňa" w:date="2019-08-14T14:10:00Z">
        <w:r w:rsidRPr="000F03F3" w:rsidDel="000F03F3">
          <w:rPr>
            <w:rFonts w:cs="Arial"/>
          </w:rPr>
          <w:delText xml:space="preserve"> </w:delText>
        </w:r>
      </w:del>
    </w:p>
    <w:p w14:paraId="15B365D2" w14:textId="77777777" w:rsidR="00FC47E2" w:rsidRDefault="00FC47E2" w:rsidP="00F64419">
      <w:pPr>
        <w:pStyle w:val="Odstavecseseznamem"/>
        <w:numPr>
          <w:ilvl w:val="0"/>
          <w:numId w:val="1"/>
        </w:numPr>
        <w:jc w:val="both"/>
      </w:pPr>
      <w:r>
        <w:rPr>
          <w:rFonts w:cs="Arial"/>
        </w:rPr>
        <w:t>Vyhodnocení plánu cash-flow</w:t>
      </w:r>
      <w:r w:rsidRPr="00FC47E2">
        <w:t xml:space="preserve"> </w:t>
      </w:r>
    </w:p>
    <w:p w14:paraId="771585CF" w14:textId="2D1EFDCA" w:rsidR="000F03F3" w:rsidRDefault="00FC47E2" w:rsidP="000F03F3">
      <w:pPr>
        <w:pStyle w:val="Odstavecseseznamem"/>
        <w:numPr>
          <w:ilvl w:val="1"/>
          <w:numId w:val="1"/>
        </w:numPr>
        <w:rPr>
          <w:ins w:id="43" w:author="Habová Soňa" w:date="2019-08-14T14:10:00Z"/>
        </w:rPr>
      </w:pPr>
      <w:r>
        <w:t>Zdůvodnění negativního cash-flow v některém období a zdroj prostředků a způsob překlenutí.</w:t>
      </w:r>
    </w:p>
    <w:p w14:paraId="4E690C62" w14:textId="77777777" w:rsidR="000F03F3" w:rsidRDefault="000F03F3" w:rsidP="000F03F3">
      <w:pPr>
        <w:pStyle w:val="Odstavecseseznamem"/>
        <w:numPr>
          <w:ilvl w:val="0"/>
          <w:numId w:val="16"/>
        </w:numPr>
        <w:ind w:left="360"/>
        <w:jc w:val="both"/>
        <w:rPr>
          <w:ins w:id="44" w:author="Habová Soňa" w:date="2019-08-14T14:10:00Z"/>
        </w:rPr>
      </w:pPr>
      <w:ins w:id="45" w:author="Habová Soňa" w:date="2019-08-14T14:10:00Z">
        <w:r>
          <w:t>Finanční plán pro variantní řešení projektu (pokud je relevantní).</w:t>
        </w:r>
      </w:ins>
    </w:p>
    <w:p w14:paraId="6C32647F" w14:textId="77777777" w:rsidR="000F03F3" w:rsidRDefault="000F03F3">
      <w:pPr>
        <w:sectPr w:rsidR="000F03F3" w:rsidSect="0006430B">
          <w:headerReference w:type="default" r:id="rId13"/>
          <w:footerReference w:type="default" r:id="rId14"/>
          <w:pgSz w:w="16838" w:h="11906" w:orient="landscape"/>
          <w:pgMar w:top="1417" w:right="1417" w:bottom="1417" w:left="1417" w:header="708" w:footer="708" w:gutter="0"/>
          <w:cols w:space="708"/>
          <w:titlePg/>
          <w:docGrid w:linePitch="360"/>
        </w:sectPr>
        <w:pPrChange w:id="46" w:author="Habová Soňa" w:date="2019-08-14T14:10:00Z">
          <w:pPr>
            <w:pStyle w:val="Odstavecseseznamem"/>
            <w:numPr>
              <w:ilvl w:val="1"/>
              <w:numId w:val="1"/>
            </w:numPr>
            <w:ind w:left="1440" w:hanging="360"/>
          </w:pPr>
        </w:pPrChange>
      </w:pPr>
    </w:p>
    <w:p w14:paraId="60EEA6C2" w14:textId="77777777" w:rsidR="00B945AB" w:rsidRPr="00CA1915" w:rsidRDefault="00B945AB" w:rsidP="00B945AB">
      <w:pPr>
        <w:rPr>
          <w:b/>
          <w:color w:val="365F91" w:themeColor="accent1" w:themeShade="BF"/>
          <w:sz w:val="28"/>
          <w:szCs w:val="28"/>
        </w:rPr>
      </w:pPr>
      <w:r w:rsidRPr="00CA1915">
        <w:rPr>
          <w:b/>
          <w:color w:val="365F91" w:themeColor="accent1" w:themeShade="BF"/>
          <w:sz w:val="28"/>
          <w:szCs w:val="28"/>
        </w:rPr>
        <w:lastRenderedPageBreak/>
        <w:t>ZPŮSOB STANOVENÍ CEN DO ROZPOČTU PROJEKTU</w:t>
      </w:r>
    </w:p>
    <w:p w14:paraId="3E805211" w14:textId="77777777" w:rsidR="00DE10F5" w:rsidRPr="001D4AAF" w:rsidRDefault="00DE10F5" w:rsidP="00DE10F5">
      <w:pPr>
        <w:jc w:val="both"/>
      </w:pPr>
      <w:r w:rsidRPr="001D4AAF">
        <w:t>Způsoby stanovení cen do rozpočtu projektu mimo stavební práce</w:t>
      </w:r>
    </w:p>
    <w:p w14:paraId="5BD93E1A" w14:textId="77777777" w:rsidR="00DE10F5" w:rsidRPr="001D4AAF" w:rsidRDefault="00DE10F5" w:rsidP="00DE10F5">
      <w:pPr>
        <w:pStyle w:val="Odstavecseseznamem"/>
        <w:numPr>
          <w:ilvl w:val="0"/>
          <w:numId w:val="6"/>
        </w:numPr>
        <w:jc w:val="both"/>
      </w:pPr>
      <w:r w:rsidRPr="001D4AAF">
        <w:t xml:space="preserve">V případě, že zadávací/výběrové řízení nebylo zahájeno (dále také „nezahájená zakázka“), žadatel stanoví cenu na základě předpokládané hodnoty zakázky. </w:t>
      </w:r>
    </w:p>
    <w:p w14:paraId="383042D0" w14:textId="77777777" w:rsidR="00DE10F5" w:rsidRPr="001D4AAF" w:rsidRDefault="00DE10F5" w:rsidP="00DE10F5">
      <w:pPr>
        <w:pStyle w:val="Odstavecseseznamem"/>
        <w:jc w:val="both"/>
      </w:pPr>
      <w:r w:rsidRPr="001D4AAF">
        <w:t>V případě, že zadávací/výběrové řízení bylo zahájeno a nebylo ukončeno (dále také „zahájená zakázka“), žadatel stanoví cenu na základě předpokládané hodnoty zakázky.</w:t>
      </w:r>
    </w:p>
    <w:p w14:paraId="2E7FF776" w14:textId="77777777" w:rsidR="00DE10F5" w:rsidRPr="001D4AAF" w:rsidRDefault="00DE10F5" w:rsidP="00DE10F5">
      <w:pPr>
        <w:pStyle w:val="Odstavecseseznamem"/>
        <w:numPr>
          <w:ilvl w:val="0"/>
          <w:numId w:val="6"/>
        </w:numPr>
        <w:jc w:val="both"/>
      </w:pPr>
      <w:r w:rsidRPr="001D4AAF">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E4531CB" w14:textId="77777777" w:rsidR="00DE10F5" w:rsidRPr="001D4AAF" w:rsidRDefault="00DE10F5" w:rsidP="00DE10F5">
      <w:pPr>
        <w:pStyle w:val="Odstavecseseznamem"/>
        <w:numPr>
          <w:ilvl w:val="0"/>
          <w:numId w:val="6"/>
        </w:numPr>
        <w:jc w:val="both"/>
      </w:pPr>
      <w:r w:rsidRPr="001D4AAF">
        <w:t>Stanovení ceny přímých nákupů do 100 000 Kč bez DPH žadatel nepředkládá.</w:t>
      </w:r>
    </w:p>
    <w:p w14:paraId="3F944756" w14:textId="13FA8C9B" w:rsidR="00DE10F5" w:rsidRPr="001D4AAF" w:rsidRDefault="00DE10F5" w:rsidP="00F72CC3">
      <w:pPr>
        <w:spacing w:after="240"/>
        <w:jc w:val="both"/>
      </w:pPr>
      <w:r w:rsidRPr="001D4AAF">
        <w:t xml:space="preserve">Stanovení cen se netýká stavebních prací. Ocenění stavebních prací žadatel dokládá přílohou </w:t>
      </w:r>
      <w:r w:rsidR="00F72CC3">
        <w:t xml:space="preserve">k žádosti o podporu </w:t>
      </w:r>
      <w:r w:rsidRPr="001D4AAF">
        <w:t xml:space="preserve">č. </w:t>
      </w:r>
      <w:r w:rsidR="00F72CC3">
        <w:t>9</w:t>
      </w:r>
      <w:r w:rsidRPr="001D4AAF">
        <w:t xml:space="preserve"> Položkový rozpočet stavby podle jednotného ceníku stavebních prací (viz Specifická pravidla pro žadatele a příjemce, kap. 3.3.4 Povinné přílohy k žádosti o podporu) </w:t>
      </w:r>
    </w:p>
    <w:p w14:paraId="36817B32" w14:textId="77777777" w:rsidR="00DE10F5" w:rsidRPr="001D4AAF" w:rsidRDefault="00DE10F5" w:rsidP="00813380">
      <w:pPr>
        <w:pStyle w:val="Odstavecseseznamem"/>
        <w:numPr>
          <w:ilvl w:val="0"/>
          <w:numId w:val="14"/>
        </w:numPr>
        <w:ind w:left="426"/>
        <w:rPr>
          <w:b/>
        </w:rPr>
      </w:pPr>
      <w:r w:rsidRPr="001D4AAF">
        <w:rPr>
          <w:b/>
        </w:rPr>
        <w:t>Stanovení cen do rozpočtu projektu</w:t>
      </w:r>
    </w:p>
    <w:p w14:paraId="205FF58C" w14:textId="77777777" w:rsidR="00DE10F5" w:rsidRPr="001D4AAF" w:rsidRDefault="00DE10F5" w:rsidP="00DE10F5">
      <w:pPr>
        <w:pStyle w:val="Odstavecseseznamem"/>
        <w:numPr>
          <w:ilvl w:val="0"/>
          <w:numId w:val="5"/>
        </w:numPr>
        <w:jc w:val="both"/>
      </w:pPr>
      <w:r w:rsidRPr="001D4AAF">
        <w:t xml:space="preserve">Žadatel stanoví ceny za účelem zjištění předpokládané ceny způsobilých výdajů </w:t>
      </w:r>
      <w:r w:rsidRPr="001D4AAF">
        <w:rPr>
          <w:b/>
        </w:rPr>
        <w:t xml:space="preserve">na hlavní aktivity projektu </w:t>
      </w:r>
      <w:r w:rsidRPr="001D4AAF">
        <w:t>a souhrnně jej popíše v této části studie proveditelnosti.</w:t>
      </w:r>
    </w:p>
    <w:p w14:paraId="1C5BC12C" w14:textId="77777777" w:rsidR="00DE10F5" w:rsidRPr="001D4AAF" w:rsidRDefault="00DE10F5" w:rsidP="00DE10F5">
      <w:pPr>
        <w:pStyle w:val="Odstavecseseznamem"/>
        <w:numPr>
          <w:ilvl w:val="0"/>
          <w:numId w:val="5"/>
        </w:numPr>
        <w:jc w:val="both"/>
      </w:pPr>
      <w:r w:rsidRPr="001D4AAF">
        <w:t xml:space="preserve">Stanovení cen plánovaných hlavních aktivit projektu musí být rozděleno do samostatných celků, které odpovídají předmětům plnění všech zakázek, resp. jejich částí, pokud příjemce plánuje zakázku rozdělit na části. </w:t>
      </w:r>
    </w:p>
    <w:p w14:paraId="070E6923" w14:textId="609100E8" w:rsidR="00DE10F5" w:rsidRPr="001D4AAF" w:rsidRDefault="00DE10F5" w:rsidP="00DE10F5">
      <w:pPr>
        <w:pStyle w:val="Odstavecseseznamem"/>
        <w:numPr>
          <w:ilvl w:val="0"/>
          <w:numId w:val="5"/>
        </w:numPr>
        <w:jc w:val="both"/>
      </w:pPr>
      <w:r w:rsidRPr="001D4AAF">
        <w:t>Stáří zdrojových dat pro doložení ceny je stanoveno na 6 měsíců před datem podání žádosti o</w:t>
      </w:r>
      <w:del w:id="47" w:author="Habová Soňa" w:date="2018-11-29T08:09:00Z">
        <w:r w:rsidRPr="001D4AAF" w:rsidDel="00302295">
          <w:delText xml:space="preserve"> </w:delText>
        </w:r>
      </w:del>
      <w:ins w:id="48" w:author="Habová Soňa" w:date="2018-11-29T08:09:00Z">
        <w:r w:rsidR="00302295">
          <w:t> </w:t>
        </w:r>
      </w:ins>
      <w:r w:rsidRPr="001D4AAF">
        <w:t>podporu. U ceníků, dostupných na internetu, se má za to, že jde o podklady aktuální, tj. splňují podmínku 6 měsíců platnosti. V případě využití dat starších 6 měsíců je žadatel povinen zdůvodnit, že:</w:t>
      </w:r>
    </w:p>
    <w:p w14:paraId="4EE42760" w14:textId="77777777" w:rsidR="00DE10F5" w:rsidRPr="001D4AAF" w:rsidRDefault="00DE10F5" w:rsidP="00DE10F5">
      <w:pPr>
        <w:pStyle w:val="Odstavecseseznamem"/>
        <w:numPr>
          <w:ilvl w:val="1"/>
          <w:numId w:val="5"/>
        </w:numPr>
        <w:jc w:val="both"/>
      </w:pPr>
      <w:r w:rsidRPr="001D4AAF">
        <w:t>uváděná cenová úroveň je stále aktuální,</w:t>
      </w:r>
    </w:p>
    <w:p w14:paraId="21C7688A" w14:textId="77777777" w:rsidR="00DE10F5" w:rsidRPr="001D4AAF" w:rsidRDefault="00DE10F5" w:rsidP="00DE10F5">
      <w:pPr>
        <w:pStyle w:val="Odstavecseseznamem"/>
        <w:numPr>
          <w:ilvl w:val="1"/>
          <w:numId w:val="5"/>
        </w:numPr>
        <w:jc w:val="both"/>
      </w:pPr>
      <w:r w:rsidRPr="001D4AAF">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7A0247BA" w14:textId="77777777" w:rsidR="00DE10F5" w:rsidRPr="001D4AAF" w:rsidRDefault="00DE10F5" w:rsidP="00DE10F5">
      <w:pPr>
        <w:pStyle w:val="Odstavecseseznamem"/>
        <w:numPr>
          <w:ilvl w:val="0"/>
          <w:numId w:val="5"/>
        </w:numPr>
        <w:jc w:val="both"/>
      </w:pPr>
      <w:r w:rsidRPr="001D4AAF">
        <w:t xml:space="preserve">Předpokládané ceny </w:t>
      </w:r>
      <w:r w:rsidRPr="001D4AAF">
        <w:rPr>
          <w:b/>
        </w:rPr>
        <w:t>hlavních aktivit projektu</w:t>
      </w:r>
      <w:r w:rsidRPr="001D4AAF">
        <w:t xml:space="preserve"> (mimo stavební práce) může žadatel stanovit:</w:t>
      </w:r>
    </w:p>
    <w:p w14:paraId="4486A35B" w14:textId="77777777" w:rsidR="00DE10F5" w:rsidRPr="001D4AAF" w:rsidRDefault="00DE10F5" w:rsidP="00DE10F5">
      <w:pPr>
        <w:pStyle w:val="Odstavecseseznamem"/>
        <w:numPr>
          <w:ilvl w:val="1"/>
          <w:numId w:val="5"/>
        </w:numPr>
        <w:jc w:val="both"/>
      </w:pPr>
      <w:r w:rsidRPr="001D4AAF">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C35AC67" w14:textId="77777777" w:rsidR="00DE10F5" w:rsidRPr="001D4AAF" w:rsidRDefault="00DE10F5" w:rsidP="00DE10F5">
      <w:pPr>
        <w:pStyle w:val="Odstavecseseznamem"/>
        <w:numPr>
          <w:ilvl w:val="1"/>
          <w:numId w:val="5"/>
        </w:numPr>
        <w:jc w:val="both"/>
      </w:pPr>
      <w:r w:rsidRPr="001D4AAF">
        <w:t xml:space="preserve">na základě údajů a informací získaných z ceníků stejného či obdobného plnění, volně dostupných na internetu, jako zdroj postačí jeden ceník, pokud je to možné, je vhodné vycházet z několika ceníků; </w:t>
      </w:r>
    </w:p>
    <w:p w14:paraId="3223DD29" w14:textId="77777777" w:rsidR="00DE10F5" w:rsidRPr="001D4AAF" w:rsidRDefault="00DE10F5" w:rsidP="00DE10F5">
      <w:pPr>
        <w:pStyle w:val="Odstavecseseznamem"/>
        <w:numPr>
          <w:ilvl w:val="1"/>
          <w:numId w:val="5"/>
        </w:numPr>
        <w:jc w:val="both"/>
      </w:pPr>
      <w:r w:rsidRPr="001D4AAF">
        <w:lastRenderedPageBreak/>
        <w:t xml:space="preserve">na základě údajů a informací o realizovaných zakázkách se stejným či obdobným předmětem plnění – může se jednat o zakázky žadatele, popř. jiné osoby, za předpokladu, že </w:t>
      </w:r>
    </w:p>
    <w:p w14:paraId="24E83D8C" w14:textId="77777777" w:rsidR="00DE10F5" w:rsidRPr="001D4AAF" w:rsidRDefault="00DE10F5" w:rsidP="00DE10F5">
      <w:pPr>
        <w:pStyle w:val="Odstavecseseznamem"/>
        <w:numPr>
          <w:ilvl w:val="2"/>
          <w:numId w:val="5"/>
        </w:numPr>
        <w:jc w:val="both"/>
      </w:pPr>
      <w:r w:rsidRPr="001D4AAF">
        <w:t>žadatel uvede identifikaci zakázky, data uzavření smlouvy, předmětu plnění, smluvní cenu a identifikaci dodavatele,</w:t>
      </w:r>
    </w:p>
    <w:p w14:paraId="7C8DDA8E" w14:textId="77777777" w:rsidR="00DE10F5" w:rsidRPr="001D4AAF" w:rsidRDefault="00DE10F5" w:rsidP="00DE10F5">
      <w:pPr>
        <w:pStyle w:val="Odstavecseseznamem"/>
        <w:numPr>
          <w:ilvl w:val="1"/>
          <w:numId w:val="5"/>
        </w:numPr>
        <w:jc w:val="both"/>
      </w:pPr>
      <w:r w:rsidRPr="001D4AAF">
        <w:t>na základě údajů a informací získaných jiným vhodným způsobem,</w:t>
      </w:r>
    </w:p>
    <w:p w14:paraId="69066A5A" w14:textId="77777777" w:rsidR="00DE10F5" w:rsidRPr="001D4AAF" w:rsidRDefault="00DE10F5" w:rsidP="00DE10F5">
      <w:pPr>
        <w:pStyle w:val="Odstavecseseznamem"/>
        <w:numPr>
          <w:ilvl w:val="2"/>
          <w:numId w:val="5"/>
        </w:numPr>
        <w:jc w:val="both"/>
      </w:pPr>
      <w:r w:rsidRPr="001D4AAF">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62AE6C6" w14:textId="77777777" w:rsidR="00DE10F5" w:rsidRPr="001D4AAF" w:rsidRDefault="00DE10F5" w:rsidP="00DE10F5">
      <w:pPr>
        <w:pStyle w:val="Odstavecseseznamem"/>
        <w:numPr>
          <w:ilvl w:val="1"/>
          <w:numId w:val="5"/>
        </w:numPr>
        <w:jc w:val="both"/>
      </w:pPr>
      <w:r w:rsidRPr="001D4AAF">
        <w:t>doložením expertního posudku.</w:t>
      </w:r>
    </w:p>
    <w:p w14:paraId="26E3F8DF" w14:textId="77777777" w:rsidR="00DE10F5" w:rsidRPr="001D4AAF" w:rsidRDefault="00DE10F5" w:rsidP="00DE10F5">
      <w:pPr>
        <w:pStyle w:val="Odstavecseseznamem"/>
        <w:numPr>
          <w:ilvl w:val="0"/>
          <w:numId w:val="5"/>
        </w:numPr>
        <w:jc w:val="both"/>
      </w:pPr>
      <w:r w:rsidRPr="001D4AAF">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2CF4CAB" w14:textId="21C2B5B7" w:rsidR="00DE10F5" w:rsidRPr="001D4AAF" w:rsidRDefault="00DE10F5" w:rsidP="00DE10F5">
      <w:pPr>
        <w:pStyle w:val="Odstavecseseznamem"/>
        <w:numPr>
          <w:ilvl w:val="0"/>
          <w:numId w:val="5"/>
        </w:numPr>
        <w:jc w:val="both"/>
      </w:pPr>
      <w:r w:rsidRPr="001D4AAF">
        <w:t>V případě, že žadatel do rozpočtu projektu zahrne jinou částku, než která vyplynula z jednoho z uvedených postupů (např. započtení inflace/vývoje trhu/</w:t>
      </w:r>
      <w:del w:id="49" w:author="Habová Soňa" w:date="2018-11-29T08:09:00Z">
        <w:r w:rsidRPr="001D4AAF" w:rsidDel="00302295">
          <w:delText xml:space="preserve"> </w:delText>
        </w:r>
      </w:del>
      <w:r w:rsidRPr="001D4AAF">
        <w:t>změny směnného kurzu cizích měn pro zakázky realizované za několik let nad cenu zjištěnou z aktuálního ceníku), postup úpravy ceny zdůvodní v popisu stanovení ceny.</w:t>
      </w:r>
    </w:p>
    <w:p w14:paraId="35BD04CD" w14:textId="77777777" w:rsidR="00DE10F5" w:rsidRPr="001D4AAF" w:rsidRDefault="00DE10F5" w:rsidP="00DE10F5">
      <w:pPr>
        <w:pStyle w:val="Odstavecseseznamem"/>
        <w:numPr>
          <w:ilvl w:val="0"/>
          <w:numId w:val="5"/>
        </w:numPr>
        <w:jc w:val="both"/>
      </w:pPr>
      <w:r w:rsidRPr="001D4AAF">
        <w:t xml:space="preserve">Stanovení ceny pro každý výdaj nad 100 000 Kč bez DPH uvede žadatel tabulce. Tabulku zpracovává pro každý výdaj položkového rozpočtu zvlášť. </w:t>
      </w:r>
    </w:p>
    <w:p w14:paraId="2F6E0DA8" w14:textId="77777777" w:rsidR="00DE10F5" w:rsidRPr="001D4AAF" w:rsidRDefault="00DE10F5" w:rsidP="00DE10F5">
      <w:pPr>
        <w:pStyle w:val="Odstavecseseznamem"/>
        <w:jc w:val="both"/>
      </w:pPr>
    </w:p>
    <w:p w14:paraId="2C0EB010" w14:textId="77777777" w:rsidR="00DE10F5" w:rsidRPr="001D4AAF" w:rsidRDefault="00DE10F5" w:rsidP="00DE10F5">
      <w:pPr>
        <w:pStyle w:val="Odstavecseseznamem"/>
        <w:ind w:left="0"/>
        <w:jc w:val="both"/>
      </w:pPr>
      <w:r w:rsidRPr="001D4AAF">
        <w:t>Stanovení cen do rozpočtu projektu:</w:t>
      </w:r>
    </w:p>
    <w:bookmarkStart w:id="50" w:name="_MON_1528620284"/>
    <w:bookmarkEnd w:id="50"/>
    <w:p w14:paraId="4A851AF9" w14:textId="77777777" w:rsidR="00DE10F5" w:rsidRPr="001D4AAF" w:rsidRDefault="00DE10F5" w:rsidP="00DE10F5">
      <w:pPr>
        <w:pStyle w:val="Odstavecseseznamem"/>
        <w:ind w:left="-11"/>
        <w:jc w:val="both"/>
      </w:pPr>
      <w:r w:rsidRPr="001D4AAF">
        <w:object w:dxaOrig="15384" w:dyaOrig="1647" w14:anchorId="24B5BEDC">
          <v:shape id="_x0000_i1026" type="#_x0000_t75" style="width:466.2pt;height:49.2pt" o:ole="">
            <v:imagedata r:id="rId15" o:title=""/>
          </v:shape>
          <o:OLEObject Type="Embed" ProgID="Excel.Sheet.12" ShapeID="_x0000_i1026" DrawAspect="Content" ObjectID="_1650126064" r:id="rId16"/>
        </w:object>
      </w:r>
      <w:r w:rsidRPr="001D4AAF">
        <w:fldChar w:fldCharType="begin"/>
      </w:r>
      <w:r w:rsidRPr="001D4AAF">
        <w:instrText xml:space="preserve"> LINK Excel.Sheet.12 F:\\CRR\\vzorove-tabulky-ceny.xlsx "vzor - ceny!R4C1:R10C9" \a \f 4 \h  \* MERGEFORMAT </w:instrText>
      </w:r>
      <w:r w:rsidRPr="001D4AAF">
        <w:fldChar w:fldCharType="separate"/>
      </w:r>
    </w:p>
    <w:p w14:paraId="6F688F08" w14:textId="77777777" w:rsidR="00DE10F5" w:rsidRPr="001D4AAF" w:rsidRDefault="00DE10F5" w:rsidP="00DE10F5">
      <w:pPr>
        <w:pStyle w:val="Odstavecseseznamem"/>
        <w:ind w:left="-11"/>
        <w:jc w:val="both"/>
        <w:rPr>
          <w:sz w:val="16"/>
          <w:szCs w:val="16"/>
        </w:rPr>
      </w:pPr>
      <w:r w:rsidRPr="001D4AAF">
        <w:rPr>
          <w:sz w:val="16"/>
          <w:szCs w:val="16"/>
          <w:vertAlign w:val="superscript"/>
        </w:rPr>
        <w:t xml:space="preserve">1) </w:t>
      </w:r>
      <w:r w:rsidRPr="001D4AAF">
        <w:rPr>
          <w:sz w:val="16"/>
          <w:szCs w:val="16"/>
        </w:rPr>
        <w:t>název dodavatele, adresa ceníku, jméno experta, …</w:t>
      </w:r>
    </w:p>
    <w:p w14:paraId="1944182D" w14:textId="77777777" w:rsidR="00DE10F5" w:rsidRPr="001D4AAF" w:rsidRDefault="00DE10F5" w:rsidP="00DE10F5">
      <w:pPr>
        <w:pStyle w:val="Odstavecseseznamem"/>
        <w:ind w:left="-11"/>
        <w:jc w:val="both"/>
        <w:rPr>
          <w:sz w:val="16"/>
          <w:szCs w:val="16"/>
        </w:rPr>
      </w:pPr>
      <w:r w:rsidRPr="001D4AAF">
        <w:rPr>
          <w:sz w:val="16"/>
          <w:szCs w:val="16"/>
          <w:vertAlign w:val="superscript"/>
        </w:rPr>
        <w:t>2)</w:t>
      </w:r>
      <w:r w:rsidRPr="001D4AAF">
        <w:rPr>
          <w:sz w:val="16"/>
          <w:szCs w:val="16"/>
        </w:rPr>
        <w:t xml:space="preserve"> průzkum trhu, zakázky se stejným či obdobným plněním, jiný způsob</w:t>
      </w:r>
    </w:p>
    <w:p w14:paraId="646029F9" w14:textId="77777777" w:rsidR="00DE10F5" w:rsidRPr="001D4AAF" w:rsidRDefault="00DE10F5" w:rsidP="00DE10F5">
      <w:pPr>
        <w:jc w:val="both"/>
        <w:rPr>
          <w:sz w:val="16"/>
          <w:szCs w:val="16"/>
          <w:vertAlign w:val="superscript"/>
        </w:rPr>
      </w:pPr>
      <w:r w:rsidRPr="001D4AAF">
        <w:rPr>
          <w:sz w:val="16"/>
          <w:szCs w:val="16"/>
          <w:vertAlign w:val="superscript"/>
        </w:rPr>
        <w:t xml:space="preserve">3) </w:t>
      </w:r>
      <w:r w:rsidRPr="001D4AAF">
        <w:rPr>
          <w:sz w:val="16"/>
          <w:szCs w:val="16"/>
        </w:rPr>
        <w:t>pokud je relevantní</w:t>
      </w:r>
    </w:p>
    <w:p w14:paraId="58371510" w14:textId="77777777" w:rsidR="00DE10F5" w:rsidRPr="001D4AAF" w:rsidRDefault="00DE10F5" w:rsidP="00DE10F5">
      <w:pPr>
        <w:pStyle w:val="Odstavecseseznamem"/>
        <w:ind w:left="0"/>
        <w:jc w:val="both"/>
      </w:pPr>
      <w:r w:rsidRPr="001D4AAF">
        <w:t xml:space="preserve">Komentář ke stanovení ceny do rozpočtu projektu (pokud je relevantní). </w:t>
      </w:r>
    </w:p>
    <w:p w14:paraId="542FFE52" w14:textId="77777777" w:rsidR="00DE10F5" w:rsidRPr="001D4AAF" w:rsidRDefault="00DE10F5" w:rsidP="00DE10F5">
      <w:pPr>
        <w:pStyle w:val="Odstavecseseznamem"/>
        <w:ind w:left="0"/>
        <w:jc w:val="both"/>
      </w:pPr>
    </w:p>
    <w:p w14:paraId="503C8520" w14:textId="77777777" w:rsidR="00DE10F5" w:rsidRPr="001D4AAF" w:rsidRDefault="00DE10F5" w:rsidP="00DE10F5">
      <w:pPr>
        <w:pStyle w:val="Odstavecseseznamem"/>
        <w:ind w:left="709"/>
        <w:jc w:val="both"/>
      </w:pPr>
      <w:r w:rsidRPr="001D4AAF">
        <w:fldChar w:fldCharType="end"/>
      </w:r>
    </w:p>
    <w:p w14:paraId="3CCC07B3" w14:textId="77777777" w:rsidR="00DE10F5" w:rsidRPr="001D4AAF" w:rsidRDefault="00DE10F5" w:rsidP="00F72CC3">
      <w:pPr>
        <w:pStyle w:val="Odstavecseseznamem"/>
        <w:numPr>
          <w:ilvl w:val="0"/>
          <w:numId w:val="14"/>
        </w:numPr>
        <w:ind w:left="714" w:hanging="357"/>
        <w:jc w:val="both"/>
        <w:rPr>
          <w:b/>
        </w:rPr>
      </w:pPr>
      <w:r w:rsidRPr="001D4AAF">
        <w:rPr>
          <w:b/>
        </w:rPr>
        <w:t>Způsob stanovení cen do rozpočtu na základě výsledku stanovení předpokládané hodnoty zakázky</w:t>
      </w:r>
    </w:p>
    <w:p w14:paraId="7A502727" w14:textId="77777777" w:rsidR="00DE10F5" w:rsidRPr="001D4AAF" w:rsidRDefault="00DE10F5" w:rsidP="00F72CC3">
      <w:pPr>
        <w:pStyle w:val="Odstavecseseznamem"/>
        <w:numPr>
          <w:ilvl w:val="0"/>
          <w:numId w:val="5"/>
        </w:numPr>
        <w:ind w:left="714" w:hanging="357"/>
        <w:jc w:val="both"/>
      </w:pPr>
      <w:r w:rsidRPr="001D4AAF">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813380" w:rsidRPr="001D4AAF">
        <w:t>zákon č. 137/2006 Sb., o veřejných zakázkách, ve znění pozdějších předpisů, zákon č. 134/2016 Sb., o zadávání veřejných zakázek nebo Metodický pokyn pro oblast zadávání zakázek pro programové období 2014–2020 dle druhu zakázky</w:t>
      </w:r>
      <w:r w:rsidRPr="001D4AAF">
        <w:t xml:space="preserve">) a obsahovat konkrétní údaje, ze kterých </w:t>
      </w:r>
      <w:r w:rsidRPr="001D4AAF">
        <w:lastRenderedPageBreak/>
        <w:t xml:space="preserve">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6FFB0E28" w14:textId="77777777" w:rsidR="00DE10F5" w:rsidRPr="001D4AAF" w:rsidRDefault="00DE10F5" w:rsidP="00F72CC3">
      <w:pPr>
        <w:pStyle w:val="Odstavecseseznamem"/>
        <w:numPr>
          <w:ilvl w:val="0"/>
          <w:numId w:val="5"/>
        </w:numPr>
        <w:ind w:left="714" w:hanging="357"/>
        <w:jc w:val="both"/>
      </w:pPr>
      <w:r w:rsidRPr="001D4AAF">
        <w:t>Tím nejsou dotčeny povinnosti předkládat dokumentaci k veřejným zakázkám dle kapitoly 5 Obecných pravidel.</w:t>
      </w:r>
    </w:p>
    <w:p w14:paraId="0D5B12A4" w14:textId="77777777" w:rsidR="00DE10F5" w:rsidRPr="001D4AAF" w:rsidRDefault="00DE10F5" w:rsidP="00DE10F5">
      <w:pPr>
        <w:pStyle w:val="Odstavecseseznamem"/>
        <w:jc w:val="both"/>
      </w:pPr>
    </w:p>
    <w:p w14:paraId="79E6C5A9" w14:textId="77777777" w:rsidR="00DE10F5" w:rsidRPr="001D4AAF" w:rsidRDefault="00DE10F5" w:rsidP="00DE10F5">
      <w:pPr>
        <w:pStyle w:val="Odstavecseseznamem"/>
        <w:jc w:val="both"/>
      </w:pPr>
      <w:r w:rsidRPr="001D4AAF">
        <w:t>Stanovení cen do rozpočtu na základě výsledku stanovení předpokládané hodnoty zakázky</w:t>
      </w:r>
    </w:p>
    <w:bookmarkStart w:id="51" w:name="_MON_1528620226"/>
    <w:bookmarkEnd w:id="51"/>
    <w:bookmarkStart w:id="52" w:name="_MON_1528538227"/>
    <w:bookmarkEnd w:id="52"/>
    <w:p w14:paraId="2539EB6B" w14:textId="77777777" w:rsidR="00DE10F5" w:rsidRPr="001D4AAF" w:rsidRDefault="00DE10F5" w:rsidP="00DE10F5">
      <w:pPr>
        <w:pStyle w:val="Odstavecseseznamem"/>
        <w:ind w:left="0"/>
        <w:jc w:val="both"/>
      </w:pPr>
      <w:r w:rsidRPr="001D4AAF">
        <w:object w:dxaOrig="15384" w:dyaOrig="1647" w14:anchorId="6B67D2D0">
          <v:shape id="_x0000_i1027" type="#_x0000_t75" style="width:479.75pt;height:49.2pt" o:ole="">
            <v:imagedata r:id="rId17" o:title=""/>
          </v:shape>
          <o:OLEObject Type="Embed" ProgID="Excel.Sheet.12" ShapeID="_x0000_i1027" DrawAspect="Content" ObjectID="_1650126065" r:id="rId18"/>
        </w:object>
      </w:r>
    </w:p>
    <w:p w14:paraId="3A0927A3" w14:textId="77777777" w:rsidR="00DE10F5" w:rsidRPr="001D4AAF" w:rsidRDefault="00DE10F5" w:rsidP="00F72CC3">
      <w:pPr>
        <w:pStyle w:val="Odstavecseseznamem"/>
        <w:spacing w:after="240"/>
        <w:ind w:left="0"/>
        <w:contextualSpacing w:val="0"/>
        <w:jc w:val="both"/>
      </w:pPr>
      <w:r w:rsidRPr="001D4AAF">
        <w:t xml:space="preserve">Komentář ke stanovení ceny do rozpočtu (pokud je relevantní). </w:t>
      </w:r>
    </w:p>
    <w:p w14:paraId="0C4261CC" w14:textId="77777777" w:rsidR="00DE10F5" w:rsidRPr="001D4AAF" w:rsidRDefault="00DE10F5" w:rsidP="00F72CC3">
      <w:pPr>
        <w:pStyle w:val="Odstavecseseznamem"/>
        <w:numPr>
          <w:ilvl w:val="0"/>
          <w:numId w:val="14"/>
        </w:numPr>
        <w:ind w:left="714" w:hanging="357"/>
        <w:jc w:val="both"/>
        <w:rPr>
          <w:b/>
        </w:rPr>
      </w:pPr>
      <w:r w:rsidRPr="001D4AAF">
        <w:rPr>
          <w:b/>
        </w:rPr>
        <w:t>Způsob stanovení cen do rozpočtu na základě ukončené zakázky</w:t>
      </w:r>
    </w:p>
    <w:p w14:paraId="69AE90D2" w14:textId="77777777" w:rsidR="00DE10F5" w:rsidRPr="001D4AAF" w:rsidRDefault="00DE10F5" w:rsidP="00F72CC3">
      <w:pPr>
        <w:pStyle w:val="Odstavecseseznamem"/>
        <w:numPr>
          <w:ilvl w:val="0"/>
          <w:numId w:val="5"/>
        </w:numPr>
        <w:ind w:left="714" w:hanging="357"/>
        <w:jc w:val="both"/>
      </w:pPr>
      <w:r w:rsidRPr="001D4AAF">
        <w:t>Žadatel vyplní tabulku stanovení cen do rozpočtu na základě ukončené zakázky a doloží uzavřenou smlouvu v souladu se Specifickými pravidly pro žadatele a příjemce. Smlouvu nahraje na záložku Veřejné zakázky k odpovídající zakázce.</w:t>
      </w:r>
    </w:p>
    <w:p w14:paraId="68F6AD97" w14:textId="77777777" w:rsidR="00DE10F5" w:rsidRPr="001D4AAF" w:rsidRDefault="00DE10F5" w:rsidP="00F72CC3">
      <w:pPr>
        <w:pStyle w:val="Odstavecseseznamem"/>
        <w:numPr>
          <w:ilvl w:val="0"/>
          <w:numId w:val="5"/>
        </w:numPr>
        <w:ind w:left="714" w:hanging="357"/>
        <w:jc w:val="both"/>
      </w:pPr>
      <w:r w:rsidRPr="001D4AAF">
        <w:t xml:space="preserve">Tím nejsou dotčeny povinnosti předkládat dokumentaci k zakázkám podle kapitoly 5 Obecných pravidel. </w:t>
      </w:r>
    </w:p>
    <w:p w14:paraId="5A6E69DF" w14:textId="77777777" w:rsidR="00DE10F5" w:rsidRPr="001D4AAF" w:rsidRDefault="00DE10F5" w:rsidP="00F72CC3">
      <w:pPr>
        <w:pStyle w:val="Odstavecseseznamem"/>
        <w:numPr>
          <w:ilvl w:val="0"/>
          <w:numId w:val="5"/>
        </w:numPr>
        <w:ind w:left="714" w:hanging="357"/>
        <w:jc w:val="both"/>
      </w:pPr>
      <w:r w:rsidRPr="001D4AAF">
        <w:t>Pokud žadatel vybral dodavatele na základě ekonomické výhodnosti nabídky, popíše způsob hodnocení nabídek a uvede kritéria výběru dodavatele.</w:t>
      </w:r>
    </w:p>
    <w:p w14:paraId="58E07F0E" w14:textId="77777777" w:rsidR="00DE10F5" w:rsidRPr="001D4AAF" w:rsidRDefault="00DE10F5" w:rsidP="00F72CC3">
      <w:pPr>
        <w:pStyle w:val="Odstavecseseznamem"/>
        <w:numPr>
          <w:ilvl w:val="0"/>
          <w:numId w:val="5"/>
        </w:numPr>
        <w:ind w:left="714" w:hanging="357"/>
        <w:jc w:val="both"/>
      </w:pPr>
      <w:r w:rsidRPr="001D4AAF">
        <w:t>Pokud byla do ukončené zakázky podána jedna nabídka, žadatel uvede stanovení předpokládané hodnoty zakázky podle bodu 2.</w:t>
      </w:r>
    </w:p>
    <w:p w14:paraId="37771D45" w14:textId="77777777" w:rsidR="00DE10F5" w:rsidRPr="001D4AAF" w:rsidRDefault="00DE10F5" w:rsidP="00DE10F5">
      <w:r w:rsidRPr="001D4AAF">
        <w:t>Stanovení cen do rozpočtu na základě ukončené zakázky</w:t>
      </w:r>
      <w:bookmarkStart w:id="53" w:name="_MON_1528619905"/>
      <w:bookmarkEnd w:id="53"/>
      <w:r w:rsidRPr="001D4AAF">
        <w:object w:dxaOrig="13863" w:dyaOrig="2085" w14:anchorId="090F6E0D">
          <v:shape id="_x0000_i1028" type="#_x0000_t75" style="width:459.8pt;height:69.15pt" o:ole="">
            <v:imagedata r:id="rId19" o:title=""/>
          </v:shape>
          <o:OLEObject Type="Embed" ProgID="Excel.Sheet.12" ShapeID="_x0000_i1028" DrawAspect="Content" ObjectID="_1650126066" r:id="rId20"/>
        </w:object>
      </w:r>
    </w:p>
    <w:p w14:paraId="6FAAAA18" w14:textId="77777777" w:rsidR="00DE10F5" w:rsidRPr="001D4AAF" w:rsidRDefault="00DE10F5" w:rsidP="00DE10F5">
      <w:r w:rsidRPr="001D4AAF">
        <w:t xml:space="preserve">Komentář ke stanovení ceny do rozpočtu (pokud je relevantní). </w:t>
      </w:r>
    </w:p>
    <w:p w14:paraId="014C463F" w14:textId="77777777" w:rsidR="00B945AB" w:rsidRPr="00B945AB" w:rsidRDefault="00B945AB" w:rsidP="00B945AB">
      <w:pPr>
        <w:rPr>
          <w:caps/>
        </w:rPr>
      </w:pPr>
    </w:p>
    <w:p w14:paraId="662F852C" w14:textId="77777777" w:rsidR="00B945AB" w:rsidRDefault="00B945AB" w:rsidP="00B945AB">
      <w:pPr>
        <w:jc w:val="both"/>
      </w:pPr>
    </w:p>
    <w:p w14:paraId="4814E238" w14:textId="77777777" w:rsidR="00B945AB" w:rsidRDefault="00B945AB">
      <w:pPr>
        <w:rPr>
          <w:b/>
          <w:color w:val="365F91" w:themeColor="accent1" w:themeShade="BF"/>
          <w:sz w:val="28"/>
          <w:szCs w:val="28"/>
        </w:rPr>
      </w:pPr>
      <w:r>
        <w:rPr>
          <w:b/>
          <w:color w:val="365F91" w:themeColor="accent1" w:themeShade="BF"/>
          <w:sz w:val="28"/>
          <w:szCs w:val="28"/>
        </w:rPr>
        <w:br w:type="page"/>
      </w:r>
    </w:p>
    <w:p w14:paraId="64375F99" w14:textId="77777777" w:rsidR="00E7592E" w:rsidRDefault="00E7592E" w:rsidP="00B945AB">
      <w:pPr>
        <w:pStyle w:val="Nadpis1"/>
        <w:numPr>
          <w:ilvl w:val="0"/>
          <w:numId w:val="2"/>
        </w:numPr>
        <w:jc w:val="both"/>
        <w:rPr>
          <w:caps/>
        </w:rPr>
      </w:pPr>
      <w:bookmarkStart w:id="54" w:name="_Toc486411587"/>
      <w:bookmarkEnd w:id="21"/>
      <w:bookmarkEnd w:id="22"/>
      <w:r w:rsidRPr="004A323F">
        <w:rPr>
          <w:caps/>
        </w:rPr>
        <w:lastRenderedPageBreak/>
        <w:t>Analýza a řízení rizik</w:t>
      </w:r>
      <w:bookmarkEnd w:id="54"/>
    </w:p>
    <w:p w14:paraId="3B5B67F2" w14:textId="77777777" w:rsidR="00E7592E" w:rsidRPr="002635FA" w:rsidRDefault="00E7592E" w:rsidP="00E82CD7">
      <w:pPr>
        <w:spacing w:after="0"/>
        <w:jc w:val="both"/>
        <w:rPr>
          <w:rFonts w:eastAsiaTheme="majorEastAsia" w:cstheme="majorBidi"/>
          <w:bCs/>
        </w:rPr>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E7592E" w:rsidRPr="00E20FDB" w14:paraId="4C40C9A6"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3CAF6FF4" w14:textId="77777777" w:rsidR="00E7592E" w:rsidRPr="00C24C75" w:rsidRDefault="00E7592E"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166B098" w14:textId="77777777" w:rsidR="00E7592E" w:rsidRDefault="00E7592E" w:rsidP="007512C5">
            <w:pPr>
              <w:jc w:val="both"/>
              <w:rPr>
                <w:b/>
              </w:rPr>
            </w:pPr>
            <w:r w:rsidRPr="00C24C75">
              <w:rPr>
                <w:b/>
              </w:rPr>
              <w:t>Závažnost rizika</w:t>
            </w:r>
            <w:r>
              <w:rPr>
                <w:b/>
              </w:rPr>
              <w:t xml:space="preserve"> </w:t>
            </w:r>
          </w:p>
          <w:p w14:paraId="4B917F99" w14:textId="77777777" w:rsidR="00E7592E" w:rsidRPr="00C24C75" w:rsidRDefault="00E7592E"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7D8FC41" w14:textId="77777777" w:rsidR="00E7592E" w:rsidRPr="00C24C75" w:rsidRDefault="00E7592E"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4A522420" w14:textId="77777777" w:rsidR="00E7592E" w:rsidRPr="00C24C75" w:rsidRDefault="00E7592E" w:rsidP="007512C5">
            <w:pPr>
              <w:jc w:val="both"/>
              <w:rPr>
                <w:b/>
              </w:rPr>
            </w:pPr>
            <w:r w:rsidRPr="00C24C75">
              <w:rPr>
                <w:b/>
              </w:rPr>
              <w:t>Předcházení/eliminace rizika</w:t>
            </w:r>
          </w:p>
        </w:tc>
      </w:tr>
      <w:tr w:rsidR="00E7592E" w:rsidRPr="00E20FDB" w14:paraId="3BC55EB1"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C84BFF7" w14:textId="77777777" w:rsidR="00E7592E" w:rsidRPr="00C24C75" w:rsidRDefault="00E7592E" w:rsidP="007512C5">
            <w:pPr>
              <w:jc w:val="both"/>
              <w:rPr>
                <w:b/>
              </w:rPr>
            </w:pPr>
            <w:r w:rsidRPr="00C24C75">
              <w:rPr>
                <w:b/>
              </w:rPr>
              <w:t>Technická rizika</w:t>
            </w:r>
          </w:p>
        </w:tc>
      </w:tr>
      <w:tr w:rsidR="00E7592E" w:rsidRPr="00E20FDB" w14:paraId="3AD5DBED" w14:textId="77777777"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1DCE7ECD" w14:textId="77777777" w:rsidR="00E7592E" w:rsidRPr="00E20FDB" w:rsidRDefault="00E7592E" w:rsidP="007512C5">
            <w:r w:rsidRPr="00E20FDB">
              <w:t>Nedostatky v projektové dokumentaci</w:t>
            </w:r>
          </w:p>
        </w:tc>
        <w:tc>
          <w:tcPr>
            <w:tcW w:w="1443" w:type="dxa"/>
            <w:tcBorders>
              <w:top w:val="single" w:sz="18" w:space="0" w:color="auto"/>
              <w:left w:val="single" w:sz="18" w:space="0" w:color="auto"/>
            </w:tcBorders>
            <w:noWrap/>
          </w:tcPr>
          <w:p w14:paraId="15E3316D" w14:textId="77777777" w:rsidR="00E7592E" w:rsidRPr="00E20FDB" w:rsidRDefault="00E7592E" w:rsidP="007512C5">
            <w:pPr>
              <w:jc w:val="both"/>
            </w:pPr>
          </w:p>
        </w:tc>
        <w:tc>
          <w:tcPr>
            <w:tcW w:w="1851" w:type="dxa"/>
            <w:tcBorders>
              <w:top w:val="single" w:sz="18" w:space="0" w:color="auto"/>
            </w:tcBorders>
            <w:noWrap/>
          </w:tcPr>
          <w:p w14:paraId="47EBE9DB" w14:textId="77777777" w:rsidR="00E7592E" w:rsidRPr="00E20FDB" w:rsidRDefault="00E7592E" w:rsidP="007512C5">
            <w:pPr>
              <w:jc w:val="both"/>
            </w:pPr>
          </w:p>
        </w:tc>
        <w:tc>
          <w:tcPr>
            <w:tcW w:w="2376" w:type="dxa"/>
            <w:tcBorders>
              <w:top w:val="single" w:sz="18" w:space="0" w:color="auto"/>
            </w:tcBorders>
            <w:noWrap/>
          </w:tcPr>
          <w:p w14:paraId="4077466F" w14:textId="77777777" w:rsidR="00E7592E" w:rsidRPr="00E20FDB" w:rsidRDefault="00E7592E" w:rsidP="007512C5">
            <w:pPr>
              <w:jc w:val="both"/>
            </w:pPr>
          </w:p>
        </w:tc>
      </w:tr>
      <w:tr w:rsidR="00E7592E" w:rsidRPr="00E20FDB" w14:paraId="0402EDAB"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962F781" w14:textId="77777777" w:rsidR="00E7592E" w:rsidRPr="00E20FDB" w:rsidRDefault="00E7592E" w:rsidP="007512C5">
            <w:r w:rsidRPr="00E20FDB">
              <w:t>Dodatečné změny požadavků investora</w:t>
            </w:r>
          </w:p>
        </w:tc>
        <w:tc>
          <w:tcPr>
            <w:tcW w:w="1443" w:type="dxa"/>
            <w:tcBorders>
              <w:left w:val="single" w:sz="18" w:space="0" w:color="auto"/>
            </w:tcBorders>
            <w:noWrap/>
          </w:tcPr>
          <w:p w14:paraId="24BDD2A0" w14:textId="77777777" w:rsidR="00E7592E" w:rsidRPr="00E20FDB" w:rsidRDefault="00E7592E" w:rsidP="007512C5">
            <w:pPr>
              <w:jc w:val="both"/>
            </w:pPr>
          </w:p>
        </w:tc>
        <w:tc>
          <w:tcPr>
            <w:tcW w:w="1851" w:type="dxa"/>
            <w:noWrap/>
          </w:tcPr>
          <w:p w14:paraId="214617E6" w14:textId="77777777" w:rsidR="00E7592E" w:rsidRPr="00E20FDB" w:rsidRDefault="00E7592E" w:rsidP="007512C5">
            <w:pPr>
              <w:jc w:val="both"/>
            </w:pPr>
          </w:p>
        </w:tc>
        <w:tc>
          <w:tcPr>
            <w:tcW w:w="2376" w:type="dxa"/>
            <w:noWrap/>
          </w:tcPr>
          <w:p w14:paraId="190F88E1" w14:textId="77777777" w:rsidR="00E7592E" w:rsidRPr="00E20FDB" w:rsidRDefault="00E7592E" w:rsidP="007512C5">
            <w:pPr>
              <w:jc w:val="both"/>
            </w:pPr>
          </w:p>
        </w:tc>
      </w:tr>
      <w:tr w:rsidR="00E7592E" w:rsidRPr="00E20FDB" w14:paraId="5F06F8AD"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F6468FF" w14:textId="77777777" w:rsidR="00E7592E" w:rsidRPr="00E20FDB" w:rsidRDefault="00E7592E" w:rsidP="007512C5">
            <w:r w:rsidRPr="00E20FDB">
              <w:t>Nedostatečná koordinace stavebních prací</w:t>
            </w:r>
          </w:p>
        </w:tc>
        <w:tc>
          <w:tcPr>
            <w:tcW w:w="1443" w:type="dxa"/>
            <w:tcBorders>
              <w:left w:val="single" w:sz="18" w:space="0" w:color="auto"/>
              <w:bottom w:val="single" w:sz="6" w:space="0" w:color="auto"/>
            </w:tcBorders>
            <w:noWrap/>
          </w:tcPr>
          <w:p w14:paraId="4A1D0176" w14:textId="77777777" w:rsidR="00E7592E" w:rsidRPr="00E20FDB" w:rsidRDefault="00E7592E" w:rsidP="007512C5">
            <w:pPr>
              <w:jc w:val="both"/>
            </w:pPr>
          </w:p>
        </w:tc>
        <w:tc>
          <w:tcPr>
            <w:tcW w:w="1851" w:type="dxa"/>
            <w:tcBorders>
              <w:bottom w:val="single" w:sz="6" w:space="0" w:color="auto"/>
            </w:tcBorders>
            <w:noWrap/>
          </w:tcPr>
          <w:p w14:paraId="55CDEB66" w14:textId="77777777" w:rsidR="00E7592E" w:rsidRPr="00E20FDB" w:rsidRDefault="00E7592E" w:rsidP="007512C5">
            <w:pPr>
              <w:jc w:val="both"/>
            </w:pPr>
          </w:p>
        </w:tc>
        <w:tc>
          <w:tcPr>
            <w:tcW w:w="2376" w:type="dxa"/>
            <w:tcBorders>
              <w:bottom w:val="single" w:sz="6" w:space="0" w:color="auto"/>
            </w:tcBorders>
            <w:noWrap/>
          </w:tcPr>
          <w:p w14:paraId="57CC9899" w14:textId="77777777" w:rsidR="00E7592E" w:rsidRPr="00E20FDB" w:rsidRDefault="00E7592E" w:rsidP="007512C5">
            <w:pPr>
              <w:jc w:val="both"/>
            </w:pPr>
          </w:p>
        </w:tc>
      </w:tr>
      <w:tr w:rsidR="00E7592E" w:rsidRPr="00E20FDB" w14:paraId="0DDE366A" w14:textId="77777777"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297EEF8C" w14:textId="77777777" w:rsidR="00E7592E" w:rsidRPr="00E20FDB" w:rsidRDefault="00E7592E" w:rsidP="007512C5">
            <w:r w:rsidRPr="00E20FDB">
              <w:t>Výběr nekvalitního dodavatele</w:t>
            </w:r>
          </w:p>
        </w:tc>
        <w:tc>
          <w:tcPr>
            <w:tcW w:w="1443" w:type="dxa"/>
            <w:tcBorders>
              <w:top w:val="single" w:sz="6" w:space="0" w:color="auto"/>
              <w:left w:val="single" w:sz="18" w:space="0" w:color="auto"/>
              <w:bottom w:val="single" w:sz="4" w:space="0" w:color="auto"/>
            </w:tcBorders>
            <w:noWrap/>
          </w:tcPr>
          <w:p w14:paraId="05B89A84" w14:textId="77777777" w:rsidR="00E7592E" w:rsidRPr="00E20FDB" w:rsidRDefault="00E7592E" w:rsidP="007512C5">
            <w:pPr>
              <w:jc w:val="both"/>
            </w:pPr>
          </w:p>
        </w:tc>
        <w:tc>
          <w:tcPr>
            <w:tcW w:w="1851" w:type="dxa"/>
            <w:tcBorders>
              <w:top w:val="single" w:sz="6" w:space="0" w:color="auto"/>
              <w:bottom w:val="single" w:sz="4" w:space="0" w:color="auto"/>
            </w:tcBorders>
            <w:noWrap/>
          </w:tcPr>
          <w:p w14:paraId="160C6677" w14:textId="77777777" w:rsidR="00E7592E" w:rsidRPr="00E20FDB" w:rsidRDefault="00E7592E" w:rsidP="007512C5">
            <w:pPr>
              <w:jc w:val="both"/>
            </w:pPr>
          </w:p>
        </w:tc>
        <w:tc>
          <w:tcPr>
            <w:tcW w:w="2376" w:type="dxa"/>
            <w:tcBorders>
              <w:top w:val="single" w:sz="6" w:space="0" w:color="auto"/>
              <w:bottom w:val="single" w:sz="4" w:space="0" w:color="auto"/>
            </w:tcBorders>
            <w:noWrap/>
          </w:tcPr>
          <w:p w14:paraId="74C392A8" w14:textId="77777777" w:rsidR="00E7592E" w:rsidRPr="00E20FDB" w:rsidRDefault="00E7592E" w:rsidP="007512C5">
            <w:pPr>
              <w:jc w:val="both"/>
            </w:pPr>
          </w:p>
        </w:tc>
      </w:tr>
      <w:tr w:rsidR="00E7592E" w:rsidRPr="00E20FDB" w14:paraId="0F0B2774" w14:textId="77777777"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20DA2BE5" w14:textId="77777777" w:rsidR="00E7592E" w:rsidRPr="00E20FDB" w:rsidRDefault="00E7592E" w:rsidP="00F1525D">
            <w:r w:rsidRPr="00E20FDB">
              <w:t>Nedodržen</w:t>
            </w:r>
            <w:r w:rsidR="00F1525D">
              <w:t>í</w:t>
            </w:r>
            <w:r w:rsidRPr="00E20FDB">
              <w:t xml:space="preserve"> termínu </w:t>
            </w:r>
            <w:r>
              <w:t>realizace</w:t>
            </w:r>
          </w:p>
        </w:tc>
        <w:tc>
          <w:tcPr>
            <w:tcW w:w="1443" w:type="dxa"/>
            <w:tcBorders>
              <w:top w:val="single" w:sz="4" w:space="0" w:color="auto"/>
              <w:left w:val="single" w:sz="18" w:space="0" w:color="auto"/>
            </w:tcBorders>
            <w:noWrap/>
          </w:tcPr>
          <w:p w14:paraId="6CD2AA2F" w14:textId="77777777" w:rsidR="00E7592E" w:rsidRPr="00E20FDB" w:rsidRDefault="00E7592E" w:rsidP="007512C5">
            <w:pPr>
              <w:jc w:val="both"/>
            </w:pPr>
          </w:p>
        </w:tc>
        <w:tc>
          <w:tcPr>
            <w:tcW w:w="1851" w:type="dxa"/>
            <w:tcBorders>
              <w:top w:val="single" w:sz="4" w:space="0" w:color="auto"/>
            </w:tcBorders>
            <w:noWrap/>
          </w:tcPr>
          <w:p w14:paraId="68D7BD8A" w14:textId="77777777" w:rsidR="00E7592E" w:rsidRPr="00E20FDB" w:rsidRDefault="00E7592E" w:rsidP="007512C5">
            <w:pPr>
              <w:jc w:val="both"/>
            </w:pPr>
          </w:p>
        </w:tc>
        <w:tc>
          <w:tcPr>
            <w:tcW w:w="2376" w:type="dxa"/>
            <w:tcBorders>
              <w:top w:val="single" w:sz="4" w:space="0" w:color="auto"/>
            </w:tcBorders>
            <w:noWrap/>
          </w:tcPr>
          <w:p w14:paraId="378F49B3" w14:textId="77777777" w:rsidR="00E7592E" w:rsidRPr="00E20FDB" w:rsidRDefault="00E7592E" w:rsidP="007512C5">
            <w:pPr>
              <w:jc w:val="both"/>
            </w:pPr>
          </w:p>
        </w:tc>
      </w:tr>
      <w:tr w:rsidR="00E7592E" w:rsidRPr="00E20FDB" w14:paraId="76B5D388"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9F5554C" w14:textId="77777777" w:rsidR="00E7592E" w:rsidRPr="00E20FDB" w:rsidRDefault="00E7592E" w:rsidP="007512C5">
            <w:r w:rsidRPr="00E20FDB">
              <w:t>Živelné pohromy</w:t>
            </w:r>
          </w:p>
        </w:tc>
        <w:tc>
          <w:tcPr>
            <w:tcW w:w="1443" w:type="dxa"/>
            <w:tcBorders>
              <w:left w:val="single" w:sz="18" w:space="0" w:color="auto"/>
            </w:tcBorders>
            <w:noWrap/>
          </w:tcPr>
          <w:p w14:paraId="13D61B61" w14:textId="77777777" w:rsidR="00E7592E" w:rsidRPr="00E20FDB" w:rsidRDefault="00E7592E" w:rsidP="007512C5">
            <w:pPr>
              <w:jc w:val="both"/>
            </w:pPr>
          </w:p>
        </w:tc>
        <w:tc>
          <w:tcPr>
            <w:tcW w:w="1851" w:type="dxa"/>
            <w:noWrap/>
          </w:tcPr>
          <w:p w14:paraId="17E518C1" w14:textId="77777777" w:rsidR="00E7592E" w:rsidRPr="00E20FDB" w:rsidRDefault="00E7592E" w:rsidP="007512C5">
            <w:pPr>
              <w:jc w:val="both"/>
            </w:pPr>
          </w:p>
        </w:tc>
        <w:tc>
          <w:tcPr>
            <w:tcW w:w="2376" w:type="dxa"/>
            <w:noWrap/>
          </w:tcPr>
          <w:p w14:paraId="4AF366A6" w14:textId="77777777" w:rsidR="00E7592E" w:rsidRPr="00E20FDB" w:rsidRDefault="00E7592E" w:rsidP="007512C5">
            <w:pPr>
              <w:jc w:val="both"/>
            </w:pPr>
          </w:p>
        </w:tc>
      </w:tr>
      <w:tr w:rsidR="00E7592E" w:rsidRPr="00E20FDB" w14:paraId="3417C572"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880F175" w14:textId="77777777" w:rsidR="00E7592E" w:rsidRPr="00E20FDB" w:rsidRDefault="00E7592E" w:rsidP="007512C5">
            <w:r>
              <w:t>Z</w:t>
            </w:r>
            <w:r w:rsidRPr="00E20FDB">
              <w:t>výšení cen vstupů</w:t>
            </w:r>
          </w:p>
        </w:tc>
        <w:tc>
          <w:tcPr>
            <w:tcW w:w="1443" w:type="dxa"/>
            <w:tcBorders>
              <w:left w:val="single" w:sz="18" w:space="0" w:color="auto"/>
            </w:tcBorders>
            <w:noWrap/>
          </w:tcPr>
          <w:p w14:paraId="45BBE275" w14:textId="77777777" w:rsidR="00E7592E" w:rsidRPr="00E20FDB" w:rsidRDefault="00E7592E" w:rsidP="007512C5">
            <w:pPr>
              <w:jc w:val="both"/>
            </w:pPr>
          </w:p>
        </w:tc>
        <w:tc>
          <w:tcPr>
            <w:tcW w:w="1851" w:type="dxa"/>
            <w:noWrap/>
          </w:tcPr>
          <w:p w14:paraId="53EB6AE2" w14:textId="77777777" w:rsidR="00E7592E" w:rsidRPr="00E20FDB" w:rsidRDefault="00E7592E" w:rsidP="007512C5">
            <w:pPr>
              <w:jc w:val="both"/>
            </w:pPr>
          </w:p>
        </w:tc>
        <w:tc>
          <w:tcPr>
            <w:tcW w:w="2376" w:type="dxa"/>
            <w:noWrap/>
          </w:tcPr>
          <w:p w14:paraId="09704BC7" w14:textId="77777777" w:rsidR="00E7592E" w:rsidRPr="00E20FDB" w:rsidRDefault="00E7592E" w:rsidP="007512C5">
            <w:pPr>
              <w:jc w:val="both"/>
            </w:pPr>
          </w:p>
        </w:tc>
      </w:tr>
      <w:tr w:rsidR="00E7592E" w:rsidRPr="00E20FDB" w14:paraId="5A5C258A"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EFE6A14" w14:textId="77777777" w:rsidR="00E7592E" w:rsidRPr="00E20FDB" w:rsidRDefault="00E7592E" w:rsidP="007512C5">
            <w:r w:rsidRPr="00E20FDB">
              <w:t>Nekvalitní projektový tým</w:t>
            </w:r>
          </w:p>
        </w:tc>
        <w:tc>
          <w:tcPr>
            <w:tcW w:w="1443" w:type="dxa"/>
            <w:tcBorders>
              <w:left w:val="single" w:sz="18" w:space="0" w:color="auto"/>
            </w:tcBorders>
            <w:noWrap/>
          </w:tcPr>
          <w:p w14:paraId="51383591" w14:textId="77777777" w:rsidR="00E7592E" w:rsidRPr="00E20FDB" w:rsidRDefault="00E7592E" w:rsidP="007512C5">
            <w:pPr>
              <w:jc w:val="both"/>
            </w:pPr>
          </w:p>
        </w:tc>
        <w:tc>
          <w:tcPr>
            <w:tcW w:w="1851" w:type="dxa"/>
            <w:noWrap/>
          </w:tcPr>
          <w:p w14:paraId="746BCD45" w14:textId="77777777" w:rsidR="00E7592E" w:rsidRPr="00E20FDB" w:rsidRDefault="00E7592E" w:rsidP="007512C5">
            <w:pPr>
              <w:jc w:val="both"/>
            </w:pPr>
          </w:p>
        </w:tc>
        <w:tc>
          <w:tcPr>
            <w:tcW w:w="2376" w:type="dxa"/>
            <w:noWrap/>
          </w:tcPr>
          <w:p w14:paraId="66AEC8D9" w14:textId="77777777" w:rsidR="00E7592E" w:rsidRPr="00E20FDB" w:rsidRDefault="00E7592E" w:rsidP="007512C5">
            <w:pPr>
              <w:jc w:val="both"/>
            </w:pPr>
          </w:p>
        </w:tc>
      </w:tr>
      <w:tr w:rsidR="00E7592E" w:rsidRPr="00E20FDB" w14:paraId="08A930E1"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C1910E0" w14:textId="77777777" w:rsidR="00E7592E" w:rsidRPr="00C24C75" w:rsidRDefault="00E7592E" w:rsidP="007512C5">
            <w:pPr>
              <w:jc w:val="both"/>
              <w:rPr>
                <w:b/>
              </w:rPr>
            </w:pPr>
            <w:r w:rsidRPr="00C24C75">
              <w:rPr>
                <w:b/>
              </w:rPr>
              <w:t>Finanční rizika</w:t>
            </w:r>
          </w:p>
        </w:tc>
      </w:tr>
      <w:tr w:rsidR="00E7592E" w:rsidRPr="00E20FDB" w14:paraId="58C619D5"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5DC4D07F" w14:textId="77777777" w:rsidR="00E7592E" w:rsidRPr="00E20FDB" w:rsidRDefault="00E7592E" w:rsidP="007512C5">
            <w:pPr>
              <w:jc w:val="both"/>
            </w:pPr>
            <w:r w:rsidRPr="00E20FDB">
              <w:t>Neobdržení dotace</w:t>
            </w:r>
          </w:p>
        </w:tc>
        <w:tc>
          <w:tcPr>
            <w:tcW w:w="1443" w:type="dxa"/>
            <w:tcBorders>
              <w:top w:val="single" w:sz="18" w:space="0" w:color="auto"/>
              <w:left w:val="single" w:sz="18" w:space="0" w:color="auto"/>
            </w:tcBorders>
            <w:noWrap/>
          </w:tcPr>
          <w:p w14:paraId="627F9125" w14:textId="77777777" w:rsidR="00E7592E" w:rsidRPr="00E20FDB" w:rsidRDefault="00E7592E" w:rsidP="007512C5">
            <w:pPr>
              <w:jc w:val="both"/>
            </w:pPr>
          </w:p>
        </w:tc>
        <w:tc>
          <w:tcPr>
            <w:tcW w:w="1851" w:type="dxa"/>
            <w:tcBorders>
              <w:top w:val="single" w:sz="18" w:space="0" w:color="auto"/>
            </w:tcBorders>
            <w:noWrap/>
          </w:tcPr>
          <w:p w14:paraId="52F01FB1" w14:textId="77777777" w:rsidR="00E7592E" w:rsidRPr="00E20FDB" w:rsidRDefault="00E7592E" w:rsidP="007512C5">
            <w:pPr>
              <w:jc w:val="both"/>
            </w:pPr>
          </w:p>
        </w:tc>
        <w:tc>
          <w:tcPr>
            <w:tcW w:w="2376" w:type="dxa"/>
            <w:tcBorders>
              <w:top w:val="single" w:sz="18" w:space="0" w:color="auto"/>
            </w:tcBorders>
            <w:noWrap/>
          </w:tcPr>
          <w:p w14:paraId="60FCAEAD" w14:textId="77777777" w:rsidR="00E7592E" w:rsidRPr="00E20FDB" w:rsidRDefault="00E7592E" w:rsidP="007512C5">
            <w:pPr>
              <w:jc w:val="both"/>
            </w:pPr>
          </w:p>
        </w:tc>
      </w:tr>
      <w:tr w:rsidR="00E7592E" w:rsidRPr="00E20FDB" w14:paraId="653BCE8C"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2D9EB4D" w14:textId="77777777" w:rsidR="00E7592E" w:rsidRPr="00E20FDB" w:rsidRDefault="00E7592E" w:rsidP="007512C5">
            <w:r w:rsidRPr="00E20FDB">
              <w:t>Nedostatek finančních prostředků na předfinancování a v průběhu realizace projektu</w:t>
            </w:r>
          </w:p>
        </w:tc>
        <w:tc>
          <w:tcPr>
            <w:tcW w:w="1443" w:type="dxa"/>
            <w:tcBorders>
              <w:left w:val="single" w:sz="18" w:space="0" w:color="auto"/>
            </w:tcBorders>
            <w:noWrap/>
          </w:tcPr>
          <w:p w14:paraId="3D24CA88" w14:textId="77777777" w:rsidR="00E7592E" w:rsidRPr="00E20FDB" w:rsidRDefault="00E7592E" w:rsidP="007512C5">
            <w:pPr>
              <w:jc w:val="both"/>
            </w:pPr>
          </w:p>
        </w:tc>
        <w:tc>
          <w:tcPr>
            <w:tcW w:w="1851" w:type="dxa"/>
            <w:noWrap/>
          </w:tcPr>
          <w:p w14:paraId="477A89EA" w14:textId="77777777" w:rsidR="00E7592E" w:rsidRPr="00E20FDB" w:rsidRDefault="00E7592E" w:rsidP="007512C5">
            <w:pPr>
              <w:jc w:val="both"/>
            </w:pPr>
          </w:p>
        </w:tc>
        <w:tc>
          <w:tcPr>
            <w:tcW w:w="2376" w:type="dxa"/>
            <w:noWrap/>
          </w:tcPr>
          <w:p w14:paraId="4309ACED" w14:textId="77777777" w:rsidR="00E7592E" w:rsidRPr="00E20FDB" w:rsidRDefault="00E7592E" w:rsidP="007512C5">
            <w:pPr>
              <w:jc w:val="both"/>
            </w:pPr>
          </w:p>
        </w:tc>
      </w:tr>
      <w:tr w:rsidR="00E7592E" w:rsidRPr="00E20FDB" w14:paraId="1E393E7E"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426FB184" w14:textId="77777777" w:rsidR="00E7592E" w:rsidRPr="00E20FDB" w:rsidRDefault="00E7592E" w:rsidP="007512C5">
            <w:r>
              <w:t>Riziko podvodu a korupčního jednání</w:t>
            </w:r>
          </w:p>
        </w:tc>
        <w:tc>
          <w:tcPr>
            <w:tcW w:w="1443" w:type="dxa"/>
            <w:tcBorders>
              <w:left w:val="single" w:sz="18" w:space="0" w:color="auto"/>
              <w:bottom w:val="single" w:sz="18" w:space="0" w:color="auto"/>
            </w:tcBorders>
            <w:noWrap/>
          </w:tcPr>
          <w:p w14:paraId="51F9FAEE" w14:textId="77777777" w:rsidR="00E7592E" w:rsidRPr="00E20FDB" w:rsidRDefault="00E7592E" w:rsidP="007512C5">
            <w:pPr>
              <w:jc w:val="both"/>
            </w:pPr>
          </w:p>
        </w:tc>
        <w:tc>
          <w:tcPr>
            <w:tcW w:w="1851" w:type="dxa"/>
            <w:tcBorders>
              <w:bottom w:val="single" w:sz="18" w:space="0" w:color="auto"/>
            </w:tcBorders>
            <w:noWrap/>
          </w:tcPr>
          <w:p w14:paraId="7E1C5E77" w14:textId="77777777" w:rsidR="00E7592E" w:rsidRPr="00E20FDB" w:rsidRDefault="00E7592E" w:rsidP="007512C5">
            <w:pPr>
              <w:jc w:val="both"/>
            </w:pPr>
          </w:p>
        </w:tc>
        <w:tc>
          <w:tcPr>
            <w:tcW w:w="2376" w:type="dxa"/>
            <w:tcBorders>
              <w:bottom w:val="single" w:sz="18" w:space="0" w:color="auto"/>
            </w:tcBorders>
            <w:noWrap/>
          </w:tcPr>
          <w:p w14:paraId="2160EB8D" w14:textId="77777777" w:rsidR="00E7592E" w:rsidRPr="00E20FDB" w:rsidRDefault="00E7592E" w:rsidP="007512C5">
            <w:pPr>
              <w:jc w:val="both"/>
            </w:pPr>
          </w:p>
        </w:tc>
      </w:tr>
      <w:tr w:rsidR="00E7592E" w:rsidRPr="00E20FDB" w14:paraId="6511DBAC"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51F1914" w14:textId="77777777" w:rsidR="00E7592E" w:rsidRPr="00C24C75" w:rsidRDefault="00E7592E" w:rsidP="007512C5">
            <w:pPr>
              <w:jc w:val="both"/>
              <w:rPr>
                <w:b/>
              </w:rPr>
            </w:pPr>
            <w:r w:rsidRPr="00C24C75">
              <w:rPr>
                <w:b/>
              </w:rPr>
              <w:t>Právní rizika</w:t>
            </w:r>
          </w:p>
        </w:tc>
      </w:tr>
      <w:tr w:rsidR="00E7592E" w:rsidRPr="00E20FDB" w14:paraId="272D56E9"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7925334B" w14:textId="77777777" w:rsidR="00E7592E" w:rsidRPr="00E20FDB" w:rsidRDefault="00E7592E" w:rsidP="007512C5">
            <w:pPr>
              <w:jc w:val="both"/>
            </w:pPr>
            <w:r w:rsidRPr="00E20FDB">
              <w:t>Nedodržení pokynů pro zadávání VZ</w:t>
            </w:r>
          </w:p>
        </w:tc>
        <w:tc>
          <w:tcPr>
            <w:tcW w:w="1443" w:type="dxa"/>
            <w:tcBorders>
              <w:top w:val="single" w:sz="18" w:space="0" w:color="auto"/>
              <w:left w:val="single" w:sz="18" w:space="0" w:color="auto"/>
            </w:tcBorders>
            <w:noWrap/>
          </w:tcPr>
          <w:p w14:paraId="232DADF9" w14:textId="77777777" w:rsidR="00E7592E" w:rsidRPr="00E20FDB" w:rsidRDefault="00E7592E" w:rsidP="007512C5">
            <w:pPr>
              <w:jc w:val="both"/>
            </w:pPr>
          </w:p>
        </w:tc>
        <w:tc>
          <w:tcPr>
            <w:tcW w:w="1851" w:type="dxa"/>
            <w:tcBorders>
              <w:top w:val="single" w:sz="18" w:space="0" w:color="auto"/>
            </w:tcBorders>
            <w:noWrap/>
          </w:tcPr>
          <w:p w14:paraId="2A77E853" w14:textId="77777777" w:rsidR="00E7592E" w:rsidRPr="00E20FDB" w:rsidRDefault="00E7592E" w:rsidP="007512C5">
            <w:pPr>
              <w:jc w:val="both"/>
            </w:pPr>
          </w:p>
        </w:tc>
        <w:tc>
          <w:tcPr>
            <w:tcW w:w="2376" w:type="dxa"/>
            <w:tcBorders>
              <w:top w:val="single" w:sz="18" w:space="0" w:color="auto"/>
            </w:tcBorders>
            <w:noWrap/>
          </w:tcPr>
          <w:p w14:paraId="55187AD6" w14:textId="77777777" w:rsidR="00E7592E" w:rsidRPr="00E20FDB" w:rsidRDefault="00E7592E" w:rsidP="007512C5">
            <w:pPr>
              <w:jc w:val="both"/>
            </w:pPr>
          </w:p>
        </w:tc>
      </w:tr>
      <w:tr w:rsidR="00E7592E" w:rsidRPr="00E20FDB" w14:paraId="22C77A11"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116BE317" w14:textId="77777777" w:rsidR="00E7592E" w:rsidRPr="00E20FDB" w:rsidRDefault="00E7592E" w:rsidP="007512C5">
            <w:pPr>
              <w:jc w:val="both"/>
            </w:pPr>
            <w:r w:rsidRPr="00E20FDB">
              <w:t>Nedodržení podmínek IROP</w:t>
            </w:r>
          </w:p>
        </w:tc>
        <w:tc>
          <w:tcPr>
            <w:tcW w:w="1443" w:type="dxa"/>
            <w:tcBorders>
              <w:left w:val="single" w:sz="18" w:space="0" w:color="auto"/>
            </w:tcBorders>
            <w:noWrap/>
          </w:tcPr>
          <w:p w14:paraId="72F3B6E7" w14:textId="77777777" w:rsidR="00E7592E" w:rsidRPr="00E20FDB" w:rsidRDefault="00E7592E" w:rsidP="007512C5">
            <w:pPr>
              <w:jc w:val="both"/>
            </w:pPr>
          </w:p>
        </w:tc>
        <w:tc>
          <w:tcPr>
            <w:tcW w:w="1851" w:type="dxa"/>
            <w:noWrap/>
          </w:tcPr>
          <w:p w14:paraId="0ABCBC0D" w14:textId="77777777" w:rsidR="00E7592E" w:rsidRPr="00E20FDB" w:rsidRDefault="00E7592E" w:rsidP="007512C5">
            <w:pPr>
              <w:jc w:val="both"/>
            </w:pPr>
          </w:p>
        </w:tc>
        <w:tc>
          <w:tcPr>
            <w:tcW w:w="2376" w:type="dxa"/>
            <w:noWrap/>
          </w:tcPr>
          <w:p w14:paraId="0586E337" w14:textId="77777777" w:rsidR="00E7592E" w:rsidRPr="00E20FDB" w:rsidRDefault="00E7592E" w:rsidP="007512C5">
            <w:pPr>
              <w:jc w:val="both"/>
            </w:pPr>
          </w:p>
        </w:tc>
      </w:tr>
      <w:tr w:rsidR="00E7592E" w:rsidRPr="00E20FDB" w14:paraId="2B130056"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59A2A3C8" w14:textId="77777777" w:rsidR="00E7592E" w:rsidRPr="00E20FDB" w:rsidRDefault="00E7592E" w:rsidP="007512C5">
            <w:pPr>
              <w:jc w:val="both"/>
            </w:pPr>
            <w:r w:rsidRPr="00E20FDB">
              <w:t>Nedodržení právních norem ČR, EU</w:t>
            </w:r>
          </w:p>
        </w:tc>
        <w:tc>
          <w:tcPr>
            <w:tcW w:w="1443" w:type="dxa"/>
            <w:tcBorders>
              <w:left w:val="single" w:sz="18" w:space="0" w:color="auto"/>
            </w:tcBorders>
            <w:noWrap/>
          </w:tcPr>
          <w:p w14:paraId="4F72260B" w14:textId="77777777" w:rsidR="00E7592E" w:rsidRPr="00E20FDB" w:rsidRDefault="00E7592E" w:rsidP="007512C5">
            <w:pPr>
              <w:jc w:val="both"/>
            </w:pPr>
          </w:p>
        </w:tc>
        <w:tc>
          <w:tcPr>
            <w:tcW w:w="1851" w:type="dxa"/>
            <w:noWrap/>
          </w:tcPr>
          <w:p w14:paraId="692A4D89" w14:textId="77777777" w:rsidR="00E7592E" w:rsidRPr="00E20FDB" w:rsidRDefault="00E7592E" w:rsidP="007512C5">
            <w:pPr>
              <w:jc w:val="both"/>
            </w:pPr>
          </w:p>
        </w:tc>
        <w:tc>
          <w:tcPr>
            <w:tcW w:w="2376" w:type="dxa"/>
            <w:noWrap/>
          </w:tcPr>
          <w:p w14:paraId="16ED5CEF" w14:textId="77777777" w:rsidR="00E7592E" w:rsidRPr="00E20FDB" w:rsidRDefault="00E7592E" w:rsidP="007512C5">
            <w:pPr>
              <w:jc w:val="both"/>
            </w:pPr>
          </w:p>
        </w:tc>
      </w:tr>
      <w:tr w:rsidR="00E7592E" w:rsidRPr="00E20FDB" w14:paraId="0D2EE646"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1300AFF9" w14:textId="77777777" w:rsidR="00E7592E" w:rsidRPr="00E20FDB" w:rsidRDefault="00E7592E"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1C6B96EF" w14:textId="77777777" w:rsidR="00E7592E" w:rsidRPr="00E20FDB" w:rsidRDefault="00E7592E" w:rsidP="007512C5">
            <w:pPr>
              <w:jc w:val="both"/>
            </w:pPr>
          </w:p>
        </w:tc>
        <w:tc>
          <w:tcPr>
            <w:tcW w:w="1851" w:type="dxa"/>
            <w:tcBorders>
              <w:bottom w:val="single" w:sz="18" w:space="0" w:color="auto"/>
            </w:tcBorders>
            <w:noWrap/>
          </w:tcPr>
          <w:p w14:paraId="668A207E" w14:textId="77777777" w:rsidR="00E7592E" w:rsidRPr="00E20FDB" w:rsidRDefault="00E7592E" w:rsidP="007512C5">
            <w:pPr>
              <w:jc w:val="both"/>
            </w:pPr>
          </w:p>
        </w:tc>
        <w:tc>
          <w:tcPr>
            <w:tcW w:w="2376" w:type="dxa"/>
            <w:tcBorders>
              <w:bottom w:val="single" w:sz="18" w:space="0" w:color="auto"/>
            </w:tcBorders>
            <w:noWrap/>
          </w:tcPr>
          <w:p w14:paraId="5C0D8186" w14:textId="77777777" w:rsidR="00E7592E" w:rsidRPr="00E20FDB" w:rsidRDefault="00E7592E" w:rsidP="007512C5">
            <w:pPr>
              <w:jc w:val="both"/>
            </w:pPr>
          </w:p>
        </w:tc>
      </w:tr>
      <w:tr w:rsidR="00E7592E" w:rsidRPr="00E20FDB" w14:paraId="75403443"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B44B0D1" w14:textId="77777777" w:rsidR="00E7592E" w:rsidRPr="00C24C75" w:rsidRDefault="00E7592E" w:rsidP="007512C5">
            <w:pPr>
              <w:jc w:val="both"/>
              <w:rPr>
                <w:b/>
              </w:rPr>
            </w:pPr>
            <w:r w:rsidRPr="00C24C75">
              <w:rPr>
                <w:b/>
              </w:rPr>
              <w:t>Provozní rizika</w:t>
            </w:r>
          </w:p>
        </w:tc>
      </w:tr>
      <w:tr w:rsidR="00E7592E" w:rsidRPr="00E20FDB" w14:paraId="1F3D6025"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3B21F596" w14:textId="77777777" w:rsidR="00E7592E" w:rsidRPr="00E20FDB" w:rsidRDefault="00E7592E"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14:paraId="20D75017" w14:textId="77777777" w:rsidR="00E7592E" w:rsidRPr="00E20FDB" w:rsidRDefault="00E7592E" w:rsidP="007512C5">
            <w:pPr>
              <w:jc w:val="both"/>
            </w:pPr>
          </w:p>
        </w:tc>
        <w:tc>
          <w:tcPr>
            <w:tcW w:w="1851" w:type="dxa"/>
            <w:tcBorders>
              <w:top w:val="single" w:sz="18" w:space="0" w:color="auto"/>
            </w:tcBorders>
            <w:noWrap/>
          </w:tcPr>
          <w:p w14:paraId="7F28389A" w14:textId="77777777" w:rsidR="00E7592E" w:rsidRPr="00E20FDB" w:rsidRDefault="00E7592E" w:rsidP="007512C5">
            <w:pPr>
              <w:jc w:val="both"/>
            </w:pPr>
          </w:p>
        </w:tc>
        <w:tc>
          <w:tcPr>
            <w:tcW w:w="2376" w:type="dxa"/>
            <w:tcBorders>
              <w:top w:val="single" w:sz="18" w:space="0" w:color="auto"/>
            </w:tcBorders>
            <w:noWrap/>
          </w:tcPr>
          <w:p w14:paraId="45105944" w14:textId="77777777" w:rsidR="00E7592E" w:rsidRPr="00E20FDB" w:rsidRDefault="00E7592E" w:rsidP="007512C5">
            <w:pPr>
              <w:jc w:val="both"/>
            </w:pPr>
          </w:p>
        </w:tc>
      </w:tr>
      <w:tr w:rsidR="00E7592E" w:rsidRPr="00E20FDB" w14:paraId="5A0393F0"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109E2823" w14:textId="3C99AA01" w:rsidR="00E7592E" w:rsidRPr="00E20FDB" w:rsidRDefault="00E7592E" w:rsidP="00302295">
            <w:r w:rsidRPr="00E20FDB">
              <w:t>Nedostupná kvalitní pracovní síla v</w:t>
            </w:r>
            <w:del w:id="55" w:author="Habová Soňa" w:date="2018-11-29T08:09:00Z">
              <w:r w:rsidRPr="00E20FDB" w:rsidDel="00302295">
                <w:delText xml:space="preserve"> </w:delText>
              </w:r>
            </w:del>
            <w:ins w:id="56" w:author="Habová Soňa" w:date="2018-11-29T08:09:00Z">
              <w:r w:rsidR="00302295">
                <w:t> </w:t>
              </w:r>
            </w:ins>
            <w:r w:rsidRPr="00E20FDB">
              <w:t>době udržitelnosti</w:t>
            </w:r>
          </w:p>
        </w:tc>
        <w:tc>
          <w:tcPr>
            <w:tcW w:w="1443" w:type="dxa"/>
            <w:tcBorders>
              <w:left w:val="single" w:sz="18" w:space="0" w:color="auto"/>
            </w:tcBorders>
            <w:noWrap/>
          </w:tcPr>
          <w:p w14:paraId="1E767F23" w14:textId="77777777" w:rsidR="00E7592E" w:rsidRPr="00E20FDB" w:rsidRDefault="00E7592E" w:rsidP="007512C5">
            <w:pPr>
              <w:jc w:val="both"/>
            </w:pPr>
          </w:p>
        </w:tc>
        <w:tc>
          <w:tcPr>
            <w:tcW w:w="1851" w:type="dxa"/>
            <w:noWrap/>
          </w:tcPr>
          <w:p w14:paraId="42F832F0" w14:textId="77777777" w:rsidR="00E7592E" w:rsidRPr="00E20FDB" w:rsidRDefault="00E7592E" w:rsidP="007512C5">
            <w:pPr>
              <w:jc w:val="both"/>
            </w:pPr>
          </w:p>
        </w:tc>
        <w:tc>
          <w:tcPr>
            <w:tcW w:w="2376" w:type="dxa"/>
            <w:noWrap/>
          </w:tcPr>
          <w:p w14:paraId="46C6F721" w14:textId="77777777" w:rsidR="00E7592E" w:rsidRPr="00E20FDB" w:rsidRDefault="00E7592E" w:rsidP="007512C5">
            <w:pPr>
              <w:jc w:val="both"/>
            </w:pPr>
          </w:p>
        </w:tc>
      </w:tr>
      <w:tr w:rsidR="00E7592E" w:rsidRPr="00E20FDB" w14:paraId="3FA333E6"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564F4E0E" w14:textId="77777777" w:rsidR="00E7592E" w:rsidRPr="00E20FDB" w:rsidRDefault="00E7592E" w:rsidP="007512C5">
            <w:r w:rsidRPr="00E20FDB">
              <w:t>Nenaplnění partnerských, dodavatelsko-odběratelských smluv</w:t>
            </w:r>
          </w:p>
        </w:tc>
        <w:tc>
          <w:tcPr>
            <w:tcW w:w="1443" w:type="dxa"/>
            <w:tcBorders>
              <w:left w:val="single" w:sz="18" w:space="0" w:color="auto"/>
            </w:tcBorders>
            <w:noWrap/>
          </w:tcPr>
          <w:p w14:paraId="3B725032" w14:textId="77777777" w:rsidR="00E7592E" w:rsidRPr="00E20FDB" w:rsidRDefault="00E7592E" w:rsidP="007512C5">
            <w:pPr>
              <w:jc w:val="both"/>
            </w:pPr>
          </w:p>
        </w:tc>
        <w:tc>
          <w:tcPr>
            <w:tcW w:w="1851" w:type="dxa"/>
            <w:noWrap/>
          </w:tcPr>
          <w:p w14:paraId="2B7B513A" w14:textId="77777777" w:rsidR="00E7592E" w:rsidRPr="00E20FDB" w:rsidRDefault="00E7592E" w:rsidP="007512C5">
            <w:pPr>
              <w:jc w:val="both"/>
            </w:pPr>
          </w:p>
        </w:tc>
        <w:tc>
          <w:tcPr>
            <w:tcW w:w="2376" w:type="dxa"/>
            <w:noWrap/>
          </w:tcPr>
          <w:p w14:paraId="34E7E75A" w14:textId="77777777" w:rsidR="00E7592E" w:rsidRPr="00E20FDB" w:rsidRDefault="00E7592E" w:rsidP="007512C5">
            <w:pPr>
              <w:jc w:val="both"/>
            </w:pPr>
          </w:p>
        </w:tc>
      </w:tr>
      <w:tr w:rsidR="00E7592E" w:rsidRPr="00E20FDB" w14:paraId="75512137"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30ACDFA" w14:textId="77777777" w:rsidR="00E7592E" w:rsidRPr="00E20FDB" w:rsidRDefault="00E7592E" w:rsidP="007512C5">
            <w:r w:rsidRPr="00E20FDB">
              <w:t>Nedodržení monitorovacích indikátorů</w:t>
            </w:r>
          </w:p>
        </w:tc>
        <w:tc>
          <w:tcPr>
            <w:tcW w:w="1443" w:type="dxa"/>
            <w:tcBorders>
              <w:left w:val="single" w:sz="18" w:space="0" w:color="auto"/>
              <w:bottom w:val="single" w:sz="6" w:space="0" w:color="auto"/>
            </w:tcBorders>
            <w:noWrap/>
          </w:tcPr>
          <w:p w14:paraId="008CDE58" w14:textId="77777777" w:rsidR="00E7592E" w:rsidRPr="00E20FDB" w:rsidRDefault="00E7592E" w:rsidP="007512C5">
            <w:pPr>
              <w:jc w:val="both"/>
            </w:pPr>
          </w:p>
        </w:tc>
        <w:tc>
          <w:tcPr>
            <w:tcW w:w="1851" w:type="dxa"/>
            <w:tcBorders>
              <w:bottom w:val="single" w:sz="6" w:space="0" w:color="auto"/>
            </w:tcBorders>
            <w:noWrap/>
          </w:tcPr>
          <w:p w14:paraId="373A8673" w14:textId="77777777" w:rsidR="00E7592E" w:rsidRPr="00E20FDB" w:rsidRDefault="00E7592E" w:rsidP="007512C5">
            <w:pPr>
              <w:jc w:val="both"/>
            </w:pPr>
          </w:p>
        </w:tc>
        <w:tc>
          <w:tcPr>
            <w:tcW w:w="2376" w:type="dxa"/>
            <w:tcBorders>
              <w:bottom w:val="single" w:sz="6" w:space="0" w:color="auto"/>
            </w:tcBorders>
            <w:noWrap/>
          </w:tcPr>
          <w:p w14:paraId="5B44B142" w14:textId="77777777" w:rsidR="00E7592E" w:rsidRPr="00E20FDB" w:rsidRDefault="00E7592E" w:rsidP="007512C5">
            <w:pPr>
              <w:jc w:val="both"/>
            </w:pPr>
          </w:p>
        </w:tc>
      </w:tr>
      <w:tr w:rsidR="00E7592E" w:rsidRPr="00E20FDB" w14:paraId="7B1EE9B8"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44743EEE" w14:textId="44CB2B6C" w:rsidR="00E7592E" w:rsidRPr="00E20FDB" w:rsidRDefault="00E7592E" w:rsidP="00302295">
            <w:r w:rsidRPr="00E20FDB">
              <w:lastRenderedPageBreak/>
              <w:t>Ne</w:t>
            </w:r>
            <w:r>
              <w:t>d</w:t>
            </w:r>
            <w:r w:rsidRPr="00E20FDB">
              <w:t>ostatek finančních prostředků v</w:t>
            </w:r>
            <w:del w:id="57" w:author="Habová Soňa" w:date="2018-11-29T08:09:00Z">
              <w:r w:rsidRPr="00E20FDB" w:rsidDel="00302295">
                <w:delText xml:space="preserve"> </w:delText>
              </w:r>
            </w:del>
            <w:ins w:id="58" w:author="Habová Soňa" w:date="2018-11-29T08:09:00Z">
              <w:r w:rsidR="00302295">
                <w:t> </w:t>
              </w:r>
            </w:ins>
            <w:r w:rsidRPr="00E20FDB">
              <w:t>provozní fázi projektu</w:t>
            </w:r>
          </w:p>
        </w:tc>
        <w:tc>
          <w:tcPr>
            <w:tcW w:w="1443" w:type="dxa"/>
            <w:tcBorders>
              <w:top w:val="single" w:sz="6" w:space="0" w:color="auto"/>
              <w:left w:val="single" w:sz="18" w:space="0" w:color="auto"/>
              <w:bottom w:val="single" w:sz="18" w:space="0" w:color="auto"/>
            </w:tcBorders>
            <w:noWrap/>
          </w:tcPr>
          <w:p w14:paraId="3A9F055B" w14:textId="77777777" w:rsidR="00E7592E" w:rsidRPr="00E20FDB" w:rsidRDefault="00E7592E" w:rsidP="007512C5">
            <w:pPr>
              <w:jc w:val="both"/>
            </w:pPr>
          </w:p>
        </w:tc>
        <w:tc>
          <w:tcPr>
            <w:tcW w:w="1851" w:type="dxa"/>
            <w:tcBorders>
              <w:top w:val="single" w:sz="6" w:space="0" w:color="auto"/>
              <w:bottom w:val="single" w:sz="18" w:space="0" w:color="auto"/>
            </w:tcBorders>
            <w:noWrap/>
          </w:tcPr>
          <w:p w14:paraId="019D462F" w14:textId="77777777" w:rsidR="00E7592E" w:rsidRPr="00E20FDB" w:rsidRDefault="00E7592E" w:rsidP="007512C5">
            <w:pPr>
              <w:jc w:val="both"/>
            </w:pPr>
          </w:p>
        </w:tc>
        <w:tc>
          <w:tcPr>
            <w:tcW w:w="2376" w:type="dxa"/>
            <w:tcBorders>
              <w:top w:val="single" w:sz="6" w:space="0" w:color="auto"/>
              <w:bottom w:val="single" w:sz="18" w:space="0" w:color="auto"/>
            </w:tcBorders>
            <w:noWrap/>
          </w:tcPr>
          <w:p w14:paraId="099A2F8D" w14:textId="77777777" w:rsidR="00E7592E" w:rsidRPr="00E20FDB" w:rsidRDefault="00E7592E" w:rsidP="007512C5">
            <w:pPr>
              <w:jc w:val="both"/>
            </w:pPr>
          </w:p>
        </w:tc>
      </w:tr>
    </w:tbl>
    <w:p w14:paraId="6BF937B5" w14:textId="59B8D413" w:rsidR="00E7592E" w:rsidRDefault="00E7592E" w:rsidP="00E7592E">
      <w:pPr>
        <w:pStyle w:val="Nadpis1"/>
        <w:numPr>
          <w:ilvl w:val="0"/>
          <w:numId w:val="2"/>
        </w:numPr>
        <w:jc w:val="both"/>
        <w:rPr>
          <w:caps/>
        </w:rPr>
      </w:pPr>
      <w:bookmarkStart w:id="59" w:name="_Toc486411588"/>
      <w:r>
        <w:rPr>
          <w:caps/>
        </w:rPr>
        <w:t xml:space="preserve">Vliv projektu na horizontální </w:t>
      </w:r>
      <w:r w:rsidR="00442F7F">
        <w:rPr>
          <w:caps/>
        </w:rPr>
        <w:t>principy</w:t>
      </w:r>
      <w:bookmarkEnd w:id="59"/>
    </w:p>
    <w:p w14:paraId="52DB06BA" w14:textId="77777777" w:rsidR="00E7592E" w:rsidRDefault="00E7592E" w:rsidP="00E7592E">
      <w:pPr>
        <w:jc w:val="both"/>
      </w:pPr>
      <w:r>
        <w:t>Projekt musí být v souladu s následujícími horizontálními principy:</w:t>
      </w:r>
    </w:p>
    <w:p w14:paraId="379DDDAB" w14:textId="77777777" w:rsidR="00E7592E" w:rsidRDefault="00E7592E" w:rsidP="00E7592E">
      <w:pPr>
        <w:pStyle w:val="Odstavecseseznamem"/>
        <w:numPr>
          <w:ilvl w:val="0"/>
          <w:numId w:val="3"/>
        </w:numPr>
        <w:jc w:val="both"/>
      </w:pPr>
      <w:r>
        <w:t>podpora rovných příležitostí a nediskriminace,</w:t>
      </w:r>
    </w:p>
    <w:p w14:paraId="3E4DC9A1" w14:textId="77777777" w:rsidR="00E7592E" w:rsidRDefault="00E7592E" w:rsidP="00E7592E">
      <w:pPr>
        <w:pStyle w:val="Odstavecseseznamem"/>
        <w:numPr>
          <w:ilvl w:val="0"/>
          <w:numId w:val="3"/>
        </w:numPr>
        <w:jc w:val="both"/>
      </w:pPr>
      <w:r>
        <w:t>podpora rovnosti mezi muži a ženami,</w:t>
      </w:r>
    </w:p>
    <w:p w14:paraId="493CFD87" w14:textId="77777777" w:rsidR="00E7592E" w:rsidRPr="00287574" w:rsidRDefault="00E7592E" w:rsidP="00E7592E">
      <w:pPr>
        <w:pStyle w:val="Odstavecseseznamem"/>
        <w:numPr>
          <w:ilvl w:val="0"/>
          <w:numId w:val="3"/>
        </w:numPr>
        <w:jc w:val="both"/>
      </w:pPr>
      <w:r>
        <w:t>udržitelný rozvoj.</w:t>
      </w:r>
    </w:p>
    <w:p w14:paraId="43D70E4B" w14:textId="77777777" w:rsidR="00FC47E2" w:rsidRDefault="00FC47E2" w:rsidP="00FC47E2">
      <w:pPr>
        <w:jc w:val="both"/>
      </w:pPr>
      <w:r>
        <w:t>U každého</w:t>
      </w:r>
      <w:r w:rsidRPr="00FD02C0">
        <w:t xml:space="preserve"> jednotlivé</w:t>
      </w:r>
      <w:r>
        <w:t>ho principu žadatel uvede, zda:</w:t>
      </w:r>
      <w:r w:rsidRPr="00FD02C0">
        <w:t xml:space="preserve"> </w:t>
      </w:r>
    </w:p>
    <w:p w14:paraId="2C4C1C74" w14:textId="77777777" w:rsidR="00FC47E2" w:rsidRDefault="00FC47E2" w:rsidP="00FC47E2">
      <w:pPr>
        <w:pStyle w:val="Odstavecseseznamem"/>
        <w:numPr>
          <w:ilvl w:val="0"/>
          <w:numId w:val="4"/>
        </w:numPr>
        <w:jc w:val="both"/>
      </w:pPr>
      <w:r>
        <w:t>projekt je cíleně zaměřen na horizontální princip,</w:t>
      </w:r>
    </w:p>
    <w:p w14:paraId="7EEC535F" w14:textId="77777777" w:rsidR="00FC47E2" w:rsidRDefault="00FC47E2" w:rsidP="00FC47E2">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4B475D6B" w14:textId="77777777" w:rsidR="00FC47E2" w:rsidRDefault="00FC47E2" w:rsidP="00FC47E2">
      <w:pPr>
        <w:pStyle w:val="Odstavecseseznamem"/>
        <w:numPr>
          <w:ilvl w:val="0"/>
          <w:numId w:val="4"/>
        </w:numPr>
        <w:jc w:val="both"/>
      </w:pPr>
      <w:r>
        <w:t>projekt je neutrální k horizontálnímu principu.</w:t>
      </w:r>
    </w:p>
    <w:p w14:paraId="0BD7C018" w14:textId="77777777" w:rsidR="00FC47E2" w:rsidRDefault="00FC47E2" w:rsidP="00FC47E2">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6EF1139C" w14:textId="77777777" w:rsidR="00E7592E" w:rsidRDefault="00E7592E" w:rsidP="00E7592E">
      <w:pPr>
        <w:pStyle w:val="Nadpis1"/>
        <w:numPr>
          <w:ilvl w:val="0"/>
          <w:numId w:val="2"/>
        </w:numPr>
        <w:jc w:val="both"/>
        <w:rPr>
          <w:caps/>
        </w:rPr>
      </w:pPr>
      <w:bookmarkStart w:id="60" w:name="_Toc486411589"/>
      <w:r w:rsidRPr="00D74DEE">
        <w:rPr>
          <w:caps/>
        </w:rPr>
        <w:t>udržitelnost</w:t>
      </w:r>
      <w:r w:rsidRPr="006E5C82">
        <w:rPr>
          <w:caps/>
        </w:rPr>
        <w:t xml:space="preserve"> projektu</w:t>
      </w:r>
      <w:bookmarkEnd w:id="60"/>
    </w:p>
    <w:p w14:paraId="318A3F09" w14:textId="77777777" w:rsidR="00FC47E2" w:rsidRDefault="00FC47E2" w:rsidP="00FC47E2">
      <w:pPr>
        <w:jc w:val="both"/>
      </w:pPr>
      <w:r>
        <w:t>Popis zajištění udržitelnosti v rozdělení na část:</w:t>
      </w:r>
    </w:p>
    <w:p w14:paraId="1FA0FD62" w14:textId="77777777" w:rsidR="00FC47E2" w:rsidRDefault="00FC47E2" w:rsidP="00FC47E2">
      <w:pPr>
        <w:pStyle w:val="Odstavecseseznamem"/>
        <w:numPr>
          <w:ilvl w:val="0"/>
          <w:numId w:val="4"/>
        </w:numPr>
        <w:jc w:val="both"/>
      </w:pPr>
      <w:r w:rsidRPr="0057565F">
        <w:t>administrativní</w:t>
      </w:r>
      <w:r>
        <w:t>:</w:t>
      </w:r>
    </w:p>
    <w:p w14:paraId="7E256C85" w14:textId="77777777" w:rsidR="00FC47E2" w:rsidRDefault="00FC47E2" w:rsidP="00FC47E2">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7CC114F0" w14:textId="77777777" w:rsidR="00FC47E2" w:rsidRPr="00E82CD7" w:rsidRDefault="00FC47E2" w:rsidP="00FC47E2">
      <w:pPr>
        <w:pStyle w:val="Odstavecseseznamem"/>
        <w:numPr>
          <w:ilvl w:val="1"/>
          <w:numId w:val="4"/>
        </w:numPr>
        <w:jc w:val="both"/>
      </w:pPr>
      <w:r w:rsidRPr="00E82CD7">
        <w:t>převod, zápůjčka majetku ve vlastnictví příjemce třetím osobám, předpokládané termíny změn vlastnictví.</w:t>
      </w:r>
    </w:p>
    <w:p w14:paraId="164D2750" w14:textId="77777777" w:rsidR="00FC47E2" w:rsidRPr="00E82CD7" w:rsidRDefault="00FC47E2" w:rsidP="00FC47E2">
      <w:pPr>
        <w:pStyle w:val="Odstavecseseznamem"/>
        <w:numPr>
          <w:ilvl w:val="1"/>
          <w:numId w:val="4"/>
        </w:numPr>
        <w:jc w:val="both"/>
      </w:pPr>
      <w:r w:rsidRPr="00E82CD7">
        <w:t>pronájem majetku třetím osobám, předpokládané termíny změn.</w:t>
      </w:r>
    </w:p>
    <w:p w14:paraId="28E9DFBC" w14:textId="77777777" w:rsidR="00FC47E2" w:rsidRPr="00482EA1" w:rsidRDefault="00FC47E2" w:rsidP="00FC47E2">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2F390790" w14:textId="77777777" w:rsidR="00FC47E2" w:rsidRPr="0057565F" w:rsidRDefault="00FC47E2" w:rsidP="00FC47E2">
      <w:pPr>
        <w:pStyle w:val="Odstavecseseznamem"/>
        <w:ind w:left="1440"/>
        <w:jc w:val="both"/>
      </w:pPr>
    </w:p>
    <w:p w14:paraId="39E3F81A" w14:textId="77777777" w:rsidR="00FC47E2" w:rsidRDefault="00FC47E2" w:rsidP="00FC47E2">
      <w:pPr>
        <w:pStyle w:val="Odstavecseseznamem"/>
        <w:numPr>
          <w:ilvl w:val="0"/>
          <w:numId w:val="4"/>
        </w:numPr>
        <w:jc w:val="both"/>
      </w:pPr>
      <w:r>
        <w:t>provozní:</w:t>
      </w:r>
    </w:p>
    <w:p w14:paraId="79B1E0A6" w14:textId="77777777" w:rsidR="00FC47E2" w:rsidRDefault="00FC47E2" w:rsidP="00FC47E2">
      <w:pPr>
        <w:pStyle w:val="Odstavecseseznamem"/>
        <w:numPr>
          <w:ilvl w:val="1"/>
          <w:numId w:val="4"/>
        </w:numPr>
        <w:jc w:val="both"/>
      </w:pPr>
      <w:r w:rsidRPr="0057565F">
        <w:t>kancelář (vlastní, pronajatá, vypůjčená, na jak dlouho), počítač, telefon.</w:t>
      </w:r>
    </w:p>
    <w:p w14:paraId="38042D07" w14:textId="77777777" w:rsidR="00FC47E2" w:rsidRDefault="00FC47E2" w:rsidP="00FC47E2">
      <w:pPr>
        <w:pStyle w:val="Odstavecseseznamem"/>
        <w:numPr>
          <w:ilvl w:val="1"/>
          <w:numId w:val="4"/>
        </w:numPr>
        <w:jc w:val="both"/>
      </w:pPr>
      <w:r>
        <w:t>údaje o životnosti</w:t>
      </w:r>
      <w:r w:rsidRPr="005E5868">
        <w:t xml:space="preserve"> jednotlivých zařízení, </w:t>
      </w:r>
    </w:p>
    <w:p w14:paraId="13402E9A" w14:textId="77777777" w:rsidR="00FC47E2" w:rsidRDefault="00FC47E2" w:rsidP="00FC47E2">
      <w:pPr>
        <w:pStyle w:val="Odstavecseseznamem"/>
        <w:numPr>
          <w:ilvl w:val="1"/>
          <w:numId w:val="4"/>
        </w:numPr>
        <w:jc w:val="both"/>
      </w:pPr>
      <w:r>
        <w:t>nároky na</w:t>
      </w:r>
      <w:r w:rsidRPr="005E5868">
        <w:t xml:space="preserve"> údržb</w:t>
      </w:r>
      <w:r>
        <w:t>u</w:t>
      </w:r>
      <w:r w:rsidRPr="005E5868">
        <w:t xml:space="preserve"> a nákladnost oprav, </w:t>
      </w:r>
    </w:p>
    <w:p w14:paraId="2048813F" w14:textId="77777777" w:rsidR="00FC47E2" w:rsidRDefault="00FC47E2" w:rsidP="00FC47E2">
      <w:pPr>
        <w:pStyle w:val="Odstavecseseznamem"/>
        <w:ind w:left="1440"/>
        <w:jc w:val="both"/>
      </w:pPr>
      <w:r w:rsidRPr="0057565F">
        <w:t xml:space="preserve"> </w:t>
      </w:r>
    </w:p>
    <w:p w14:paraId="18930350" w14:textId="77777777" w:rsidR="00FC47E2" w:rsidRDefault="00E82CD7" w:rsidP="00FC47E2">
      <w:pPr>
        <w:pStyle w:val="Odstavecseseznamem"/>
        <w:numPr>
          <w:ilvl w:val="0"/>
          <w:numId w:val="4"/>
        </w:numPr>
        <w:jc w:val="both"/>
      </w:pPr>
      <w:r>
        <w:t>f</w:t>
      </w:r>
      <w:r w:rsidR="00FC47E2">
        <w:t>inanční:</w:t>
      </w:r>
    </w:p>
    <w:p w14:paraId="5AF2DB18" w14:textId="77777777" w:rsidR="00FC47E2" w:rsidRDefault="00FC47E2" w:rsidP="00FC47E2">
      <w:pPr>
        <w:pStyle w:val="Odstavecseseznamem"/>
        <w:numPr>
          <w:ilvl w:val="1"/>
          <w:numId w:val="4"/>
        </w:numPr>
        <w:jc w:val="both"/>
      </w:pPr>
      <w:r>
        <w:t>popis zajištění financování v době udržitelnosti</w:t>
      </w:r>
    </w:p>
    <w:p w14:paraId="31CC090D" w14:textId="77777777" w:rsidR="00116DE4" w:rsidRPr="003A09F1" w:rsidRDefault="00116DE4" w:rsidP="00116DE4">
      <w:pPr>
        <w:pStyle w:val="Nadpis1"/>
        <w:numPr>
          <w:ilvl w:val="0"/>
          <w:numId w:val="2"/>
        </w:numPr>
        <w:ind w:left="470" w:hanging="357"/>
        <w:jc w:val="both"/>
        <w:rPr>
          <w:caps/>
        </w:rPr>
      </w:pPr>
      <w:bookmarkStart w:id="61" w:name="_Toc486411590"/>
      <w:r w:rsidRPr="00A70587">
        <w:rPr>
          <w:caps/>
        </w:rPr>
        <w:lastRenderedPageBreak/>
        <w:t>Externí efekty socioekonomické analýzy</w:t>
      </w:r>
      <w:bookmarkEnd w:id="61"/>
    </w:p>
    <w:p w14:paraId="7B840FAF" w14:textId="77777777" w:rsidR="008652D8" w:rsidRPr="00CD4C48" w:rsidRDefault="008652D8" w:rsidP="008652D8">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145AB638" w14:textId="450F0663" w:rsidR="008652D8" w:rsidRDefault="008652D8" w:rsidP="008652D8">
      <w:pPr>
        <w:pStyle w:val="Odstavecseseznamem"/>
        <w:numPr>
          <w:ilvl w:val="0"/>
          <w:numId w:val="1"/>
        </w:numPr>
        <w:jc w:val="both"/>
        <w:rPr>
          <w:ins w:id="62" w:author="Habová Soňa" w:date="2019-10-03T11:28:00Z"/>
        </w:rPr>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w:t>
      </w:r>
      <w:r w:rsidR="007F3B9A">
        <w:t>1504, 1601, 1602,</w:t>
      </w:r>
      <w:r w:rsidR="00866037" w:rsidRPr="00866037">
        <w:t xml:space="preserve"> </w:t>
      </w:r>
      <w:r w:rsidR="00866037">
        <w:t>5201, 5202, 5203, 5204, 5205, 5206, 5207, 5208, 5401, 5402</w:t>
      </w:r>
      <w:r>
        <w:t>.</w:t>
      </w:r>
    </w:p>
    <w:p w14:paraId="6C74DE07" w14:textId="04705B1A" w:rsidR="00C739A7" w:rsidRDefault="00C739A7" w:rsidP="00C739A7">
      <w:pPr>
        <w:pStyle w:val="Odstavecseseznamem"/>
        <w:numPr>
          <w:ilvl w:val="1"/>
          <w:numId w:val="1"/>
        </w:numPr>
        <w:jc w:val="both"/>
      </w:pPr>
      <w:ins w:id="63" w:author="Habová Soňa" w:date="2019-10-03T11:28:00Z">
        <w:r>
          <w:t>Pro všechny dopady využité v modulu CBA je nezbytné, aby žadatel v této kapitole uvedl způsob jejich výpočtu a popsal a případně také zdůvodnil hodnoty, které do výpočtu vstupují.</w:t>
        </w:r>
      </w:ins>
    </w:p>
    <w:p w14:paraId="770D4FBE" w14:textId="4202E2D2" w:rsidR="008652D8" w:rsidRDefault="008652D8" w:rsidP="008652D8">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dalších pozitivních/příp. i negativních efektů, které chybějí v modulu CBA MS2014+</w:t>
      </w:r>
      <w:ins w:id="67" w:author="Habová Soňa" w:date="2019-07-19T14:00:00Z">
        <w:r w:rsidR="004A5050">
          <w:t xml:space="preserve"> </w:t>
        </w:r>
      </w:ins>
      <w:r>
        <w:t xml:space="preserve">(tj.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54B91E37" w14:textId="77777777" w:rsidR="00116DE4" w:rsidRDefault="00116DE4" w:rsidP="00116DE4">
      <w:pPr>
        <w:jc w:val="both"/>
      </w:pPr>
    </w:p>
    <w:sectPr w:rsidR="00116DE4" w:rsidSect="0006430B">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E4E85" w14:textId="77777777" w:rsidR="00723265" w:rsidRDefault="00723265" w:rsidP="008C50AE">
      <w:pPr>
        <w:spacing w:after="0" w:line="240" w:lineRule="auto"/>
      </w:pPr>
      <w:r>
        <w:separator/>
      </w:r>
    </w:p>
  </w:endnote>
  <w:endnote w:type="continuationSeparator" w:id="0">
    <w:p w14:paraId="607EE918" w14:textId="77777777" w:rsidR="00723265" w:rsidRDefault="00723265"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C47E2" w:rsidRPr="00E47FC1" w14:paraId="0FEAE618"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11D87E3A" w14:textId="77777777" w:rsidR="00FC47E2" w:rsidRPr="00E47FC1" w:rsidRDefault="00FC47E2"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96F3DA7" w14:textId="77777777" w:rsidR="00FC47E2" w:rsidRPr="00E47FC1" w:rsidRDefault="00FC47E2"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B9D0D8D" w14:textId="77777777" w:rsidR="00FC47E2" w:rsidRPr="00E47FC1" w:rsidRDefault="00FC47E2"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31DCAEA" w14:textId="77777777" w:rsidR="00FC47E2" w:rsidRPr="00E47FC1" w:rsidRDefault="00FC47E2"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8FE540A" w14:textId="0B1FA196" w:rsidR="00FC47E2" w:rsidRPr="00E47FC1" w:rsidRDefault="00FC47E2"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E3794">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E3794">
            <w:rPr>
              <w:rStyle w:val="slostrnky"/>
              <w:rFonts w:ascii="Arial" w:hAnsi="Arial" w:cs="Arial"/>
              <w:noProof/>
              <w:sz w:val="20"/>
            </w:rPr>
            <w:t>13</w:t>
          </w:r>
          <w:r w:rsidRPr="00E47FC1">
            <w:rPr>
              <w:rStyle w:val="slostrnky"/>
              <w:rFonts w:ascii="Arial" w:hAnsi="Arial" w:cs="Arial"/>
              <w:sz w:val="20"/>
            </w:rPr>
            <w:fldChar w:fldCharType="end"/>
          </w:r>
        </w:p>
      </w:tc>
    </w:tr>
  </w:tbl>
  <w:p w14:paraId="4189CDC2" w14:textId="77777777" w:rsidR="00FC47E2" w:rsidRDefault="00FC47E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B945AB" w:rsidRPr="00E47FC1" w14:paraId="1399D357"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36A6046" w14:textId="77777777" w:rsidR="00B945AB" w:rsidRPr="00E47FC1" w:rsidRDefault="00B945AB"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FC2B95" w14:textId="77777777" w:rsidR="00B945AB" w:rsidRPr="00E47FC1" w:rsidRDefault="00B945AB"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F20B7E9" w14:textId="77777777" w:rsidR="00B945AB" w:rsidRPr="00E47FC1" w:rsidRDefault="00B945AB"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53C5C1B" w14:textId="77777777" w:rsidR="00B945AB" w:rsidRPr="00E47FC1" w:rsidRDefault="00B945AB"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7A65865" w14:textId="412075AB" w:rsidR="00B945AB" w:rsidRPr="00E47FC1" w:rsidRDefault="00B945AB"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E3794">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E3794">
            <w:rPr>
              <w:rStyle w:val="slostrnky"/>
              <w:rFonts w:ascii="Arial" w:hAnsi="Arial" w:cs="Arial"/>
              <w:noProof/>
              <w:sz w:val="20"/>
            </w:rPr>
            <w:t>13</w:t>
          </w:r>
          <w:r w:rsidRPr="00E47FC1">
            <w:rPr>
              <w:rStyle w:val="slostrnky"/>
              <w:rFonts w:ascii="Arial" w:hAnsi="Arial" w:cs="Arial"/>
              <w:sz w:val="20"/>
            </w:rPr>
            <w:fldChar w:fldCharType="end"/>
          </w:r>
        </w:p>
      </w:tc>
    </w:tr>
  </w:tbl>
  <w:p w14:paraId="0F4D705F" w14:textId="77777777" w:rsidR="00B945AB" w:rsidRDefault="00B945A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F5729" w14:textId="77777777" w:rsidR="00723265" w:rsidRDefault="00723265" w:rsidP="008C50AE">
      <w:pPr>
        <w:spacing w:after="0" w:line="240" w:lineRule="auto"/>
      </w:pPr>
      <w:r>
        <w:separator/>
      </w:r>
    </w:p>
  </w:footnote>
  <w:footnote w:type="continuationSeparator" w:id="0">
    <w:p w14:paraId="379C4755" w14:textId="77777777" w:rsidR="00723265" w:rsidRDefault="00723265" w:rsidP="008C50AE">
      <w:pPr>
        <w:spacing w:after="0" w:line="240" w:lineRule="auto"/>
      </w:pPr>
      <w:r>
        <w:continuationSeparator/>
      </w:r>
    </w:p>
  </w:footnote>
  <w:footnote w:id="1">
    <w:p w14:paraId="1CCAA8F9" w14:textId="77777777" w:rsidR="00B945AB" w:rsidRPr="00FF0E8C" w:rsidRDefault="00B945AB" w:rsidP="00B945AB">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25C12B54" w14:textId="77777777" w:rsidR="00B945AB" w:rsidRPr="00FF0E8C" w:rsidRDefault="00B945AB" w:rsidP="00B945AB">
      <w:pPr>
        <w:pStyle w:val="Textpoznpodarou"/>
        <w:rPr>
          <w:sz w:val="18"/>
        </w:rPr>
      </w:pPr>
    </w:p>
  </w:footnote>
  <w:footnote w:id="2">
    <w:p w14:paraId="7EA80B4E" w14:textId="7FE7E86B" w:rsidR="008652D8" w:rsidRDefault="008652D8" w:rsidP="008652D8">
      <w:pPr>
        <w:pStyle w:val="Textpoznpodarou"/>
        <w:jc w:val="both"/>
      </w:pPr>
      <w:r>
        <w:rPr>
          <w:rStyle w:val="Znakapoznpodarou"/>
        </w:rPr>
        <w:footnoteRef/>
      </w:r>
      <w:r>
        <w:t xml:space="preserve"> Pro splnění specifického kritéria přijatelnosti </w:t>
      </w:r>
      <w:del w:id="64" w:author="Habová Soňa" w:date="2018-11-29T08:10:00Z">
        <w:r w:rsidDel="00302295">
          <w:delText>„</w:delText>
        </w:r>
      </w:del>
      <w:r w:rsidRPr="00302295">
        <w:rPr>
          <w:i/>
          <w:rPrChange w:id="65" w:author="Habová Soňa" w:date="2018-11-29T08:10:00Z">
            <w:rPr/>
          </w:rPrChange>
        </w:rPr>
        <w:t>V hodnocení eCBA/finanční analýze projekt dosáhne minimálně hodnoty ukazatelů, stanovené ve výzvě</w:t>
      </w:r>
      <w:del w:id="66" w:author="Habová Soňa" w:date="2018-11-29T08:10:00Z">
        <w:r w:rsidDel="00302295">
          <w:delText>“</w:delText>
        </w:r>
      </w:del>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0E22E" w14:textId="77777777" w:rsidR="00FC47E2" w:rsidRDefault="00FC47E2" w:rsidP="00123B8F">
    <w:pPr>
      <w:pStyle w:val="Zhlav"/>
      <w:jc w:val="center"/>
    </w:pPr>
    <w:r>
      <w:rPr>
        <w:noProof/>
        <w:lang w:eastAsia="cs-CZ"/>
      </w:rPr>
      <w:drawing>
        <wp:inline distT="0" distB="0" distL="0" distR="0" wp14:anchorId="4CD3B5E6" wp14:editId="70F60E0C">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B81CC8F" w14:textId="77777777" w:rsidR="00FC47E2" w:rsidRDefault="00FC47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D1E48" w14:textId="77777777" w:rsidR="003E4AB9" w:rsidRDefault="00DF00C1">
    <w:pPr>
      <w:pStyle w:val="Zhlav"/>
    </w:pPr>
    <w:r>
      <w:rPr>
        <w:noProof/>
        <w:lang w:eastAsia="cs-CZ"/>
      </w:rPr>
      <w:drawing>
        <wp:inline distT="0" distB="0" distL="0" distR="0" wp14:anchorId="2A85C5DE" wp14:editId="69049184">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DE843" w14:textId="77777777" w:rsidR="00B945AB" w:rsidRDefault="00B945AB" w:rsidP="008A17FD">
    <w:pPr>
      <w:pStyle w:val="Zhlav"/>
      <w:jc w:val="center"/>
    </w:pPr>
    <w:r>
      <w:rPr>
        <w:noProof/>
        <w:lang w:eastAsia="cs-CZ"/>
      </w:rPr>
      <w:drawing>
        <wp:inline distT="0" distB="0" distL="0" distR="0" wp14:anchorId="6F4F53CF" wp14:editId="514F2AC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53E44AD3" w14:textId="77777777" w:rsidR="00B945AB" w:rsidRDefault="00B945A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C114E"/>
    <w:multiLevelType w:val="hybridMultilevel"/>
    <w:tmpl w:val="36B422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71E19A6"/>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3"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D1D36"/>
    <w:multiLevelType w:val="hybridMultilevel"/>
    <w:tmpl w:val="AE7A2E52"/>
    <w:lvl w:ilvl="0" w:tplc="89BC56C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65C6D9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9"/>
  </w:num>
  <w:num w:numId="4">
    <w:abstractNumId w:val="3"/>
  </w:num>
  <w:num w:numId="5">
    <w:abstractNumId w:val="1"/>
  </w:num>
  <w:num w:numId="6">
    <w:abstractNumId w:val="13"/>
  </w:num>
  <w:num w:numId="7">
    <w:abstractNumId w:val="6"/>
  </w:num>
  <w:num w:numId="8">
    <w:abstractNumId w:val="8"/>
  </w:num>
  <w:num w:numId="9">
    <w:abstractNumId w:val="4"/>
  </w:num>
  <w:num w:numId="10">
    <w:abstractNumId w:val="2"/>
  </w:num>
  <w:num w:numId="11">
    <w:abstractNumId w:val="11"/>
  </w:num>
  <w:num w:numId="12">
    <w:abstractNumId w:val="7"/>
  </w:num>
  <w:num w:numId="13">
    <w:abstractNumId w:val="15"/>
  </w:num>
  <w:num w:numId="14">
    <w:abstractNumId w:val="5"/>
  </w:num>
  <w:num w:numId="15">
    <w:abstractNumId w:val="0"/>
  </w:num>
  <w:num w:numId="16">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bová Soňa">
    <w15:presenceInfo w15:providerId="AD" w15:userId="S-1-5-21-1453678106-484518242-318601546-141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0AE"/>
    <w:rsid w:val="000433A3"/>
    <w:rsid w:val="0006430B"/>
    <w:rsid w:val="00067050"/>
    <w:rsid w:val="000F03F3"/>
    <w:rsid w:val="00106D8D"/>
    <w:rsid w:val="00116DE4"/>
    <w:rsid w:val="00147F37"/>
    <w:rsid w:val="00150B0C"/>
    <w:rsid w:val="0017670A"/>
    <w:rsid w:val="001C02C8"/>
    <w:rsid w:val="001D3233"/>
    <w:rsid w:val="001D4AAF"/>
    <w:rsid w:val="001D7821"/>
    <w:rsid w:val="00213BBA"/>
    <w:rsid w:val="002659FF"/>
    <w:rsid w:val="002B0C0B"/>
    <w:rsid w:val="00302295"/>
    <w:rsid w:val="00323E1E"/>
    <w:rsid w:val="00335705"/>
    <w:rsid w:val="003452BB"/>
    <w:rsid w:val="0035601F"/>
    <w:rsid w:val="00371EA4"/>
    <w:rsid w:val="003A2AB4"/>
    <w:rsid w:val="003A2D5D"/>
    <w:rsid w:val="003C28E3"/>
    <w:rsid w:val="003C43B4"/>
    <w:rsid w:val="003E4AB9"/>
    <w:rsid w:val="00401E34"/>
    <w:rsid w:val="00441EA1"/>
    <w:rsid w:val="00442F7F"/>
    <w:rsid w:val="00460730"/>
    <w:rsid w:val="004701C5"/>
    <w:rsid w:val="0047746D"/>
    <w:rsid w:val="004A5050"/>
    <w:rsid w:val="004A63EA"/>
    <w:rsid w:val="004F10AC"/>
    <w:rsid w:val="00503C13"/>
    <w:rsid w:val="005124BA"/>
    <w:rsid w:val="005579C3"/>
    <w:rsid w:val="005D3DBB"/>
    <w:rsid w:val="005D5407"/>
    <w:rsid w:val="006270FA"/>
    <w:rsid w:val="006B5722"/>
    <w:rsid w:val="006E0E57"/>
    <w:rsid w:val="00707294"/>
    <w:rsid w:val="0071583C"/>
    <w:rsid w:val="00723265"/>
    <w:rsid w:val="00772FA2"/>
    <w:rsid w:val="007A38B0"/>
    <w:rsid w:val="007B7368"/>
    <w:rsid w:val="007F3B9A"/>
    <w:rsid w:val="00813380"/>
    <w:rsid w:val="00831F99"/>
    <w:rsid w:val="008652D8"/>
    <w:rsid w:val="00866037"/>
    <w:rsid w:val="008C50AE"/>
    <w:rsid w:val="00992C37"/>
    <w:rsid w:val="009D2611"/>
    <w:rsid w:val="00A101A4"/>
    <w:rsid w:val="00A411C7"/>
    <w:rsid w:val="00A55E51"/>
    <w:rsid w:val="00AA2213"/>
    <w:rsid w:val="00AC4F49"/>
    <w:rsid w:val="00AE71E6"/>
    <w:rsid w:val="00B06553"/>
    <w:rsid w:val="00B25E5A"/>
    <w:rsid w:val="00B62EDC"/>
    <w:rsid w:val="00B71C78"/>
    <w:rsid w:val="00B945AB"/>
    <w:rsid w:val="00BB33CD"/>
    <w:rsid w:val="00BE3794"/>
    <w:rsid w:val="00C739A7"/>
    <w:rsid w:val="00CB17D2"/>
    <w:rsid w:val="00D504D8"/>
    <w:rsid w:val="00D62EA3"/>
    <w:rsid w:val="00D90A85"/>
    <w:rsid w:val="00DC6AF1"/>
    <w:rsid w:val="00DE10F5"/>
    <w:rsid w:val="00DF00C1"/>
    <w:rsid w:val="00DF14F3"/>
    <w:rsid w:val="00DF6BA4"/>
    <w:rsid w:val="00E6075C"/>
    <w:rsid w:val="00E7592E"/>
    <w:rsid w:val="00E82CD7"/>
    <w:rsid w:val="00EE5802"/>
    <w:rsid w:val="00F1525D"/>
    <w:rsid w:val="00F64419"/>
    <w:rsid w:val="00F72CC3"/>
    <w:rsid w:val="00F842FB"/>
    <w:rsid w:val="00FC3918"/>
    <w:rsid w:val="00FC47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7A2F8692"/>
  <w15:docId w15:val="{5C1211A4-BC7F-4A17-8480-5C908929A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7B791-47CA-4FE2-9BB3-6E606CC34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2749</Words>
  <Characters>16223</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13</cp:revision>
  <cp:lastPrinted>2016-11-11T10:34:00Z</cp:lastPrinted>
  <dcterms:created xsi:type="dcterms:W3CDTF">2017-07-26T13:02:00Z</dcterms:created>
  <dcterms:modified xsi:type="dcterms:W3CDTF">2020-05-04T17:35:00Z</dcterms:modified>
</cp:coreProperties>
</file>